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E84" w:rsidRPr="00796236" w:rsidRDefault="00F27E84" w:rsidP="000B6FC1">
      <w:pPr>
        <w:jc w:val="right"/>
        <w:rPr>
          <w:i/>
          <w:iCs/>
          <w:sz w:val="28"/>
          <w:szCs w:val="28"/>
        </w:rPr>
      </w:pPr>
      <w:r w:rsidRPr="00796236">
        <w:rPr>
          <w:i/>
          <w:iCs/>
          <w:sz w:val="28"/>
          <w:szCs w:val="28"/>
        </w:rPr>
        <w:t>На правах рукописи</w:t>
      </w:r>
    </w:p>
    <w:p w:rsidR="00F27E84" w:rsidRPr="00796236" w:rsidRDefault="00F27E84" w:rsidP="000B6FC1">
      <w:pPr>
        <w:jc w:val="center"/>
        <w:rPr>
          <w:caps/>
          <w:sz w:val="28"/>
          <w:szCs w:val="28"/>
        </w:rPr>
      </w:pPr>
    </w:p>
    <w:p w:rsidR="00F27E84" w:rsidRPr="00796236" w:rsidRDefault="00F27E84" w:rsidP="000B6FC1">
      <w:pPr>
        <w:jc w:val="center"/>
        <w:rPr>
          <w:caps/>
          <w:sz w:val="28"/>
          <w:szCs w:val="28"/>
        </w:rPr>
      </w:pPr>
    </w:p>
    <w:p w:rsidR="00F27E84" w:rsidRPr="00796236" w:rsidRDefault="00F27E84" w:rsidP="000B6FC1">
      <w:pPr>
        <w:jc w:val="center"/>
        <w:rPr>
          <w:caps/>
          <w:sz w:val="28"/>
          <w:szCs w:val="28"/>
        </w:rPr>
      </w:pPr>
    </w:p>
    <w:p w:rsidR="00F27E84" w:rsidRPr="00796236" w:rsidRDefault="00F27E84" w:rsidP="000B6FC1">
      <w:pPr>
        <w:jc w:val="center"/>
        <w:rPr>
          <w:caps/>
          <w:sz w:val="28"/>
          <w:szCs w:val="28"/>
        </w:rPr>
      </w:pPr>
    </w:p>
    <w:p w:rsidR="00F27E84" w:rsidRPr="00796236" w:rsidRDefault="00F27E84" w:rsidP="000B6FC1">
      <w:pPr>
        <w:jc w:val="center"/>
        <w:rPr>
          <w:caps/>
          <w:sz w:val="28"/>
          <w:szCs w:val="28"/>
        </w:rPr>
      </w:pPr>
    </w:p>
    <w:p w:rsidR="00F27E84" w:rsidRPr="00796236" w:rsidRDefault="00F27E84" w:rsidP="000B6FC1">
      <w:pPr>
        <w:jc w:val="center"/>
        <w:rPr>
          <w:caps/>
          <w:sz w:val="28"/>
          <w:szCs w:val="28"/>
        </w:rPr>
      </w:pPr>
    </w:p>
    <w:p w:rsidR="00F27E84" w:rsidRPr="00796236" w:rsidRDefault="001948D4" w:rsidP="000B6FC1">
      <w:pPr>
        <w:jc w:val="center"/>
        <w:rPr>
          <w:caps/>
          <w:sz w:val="28"/>
          <w:szCs w:val="28"/>
        </w:rPr>
      </w:pPr>
      <w:proofErr w:type="spellStart"/>
      <w:r>
        <w:rPr>
          <w:sz w:val="28"/>
          <w:szCs w:val="28"/>
        </w:rPr>
        <w:t>Жбанова</w:t>
      </w:r>
      <w:proofErr w:type="spellEnd"/>
      <w:r w:rsidR="00F27E84" w:rsidRPr="00796236">
        <w:rPr>
          <w:sz w:val="28"/>
          <w:szCs w:val="28"/>
        </w:rPr>
        <w:t xml:space="preserve"> Светлана Александровна</w:t>
      </w:r>
    </w:p>
    <w:p w:rsidR="00F27E84" w:rsidRPr="00796236" w:rsidRDefault="00F27E84" w:rsidP="000B6FC1">
      <w:pPr>
        <w:jc w:val="center"/>
        <w:rPr>
          <w:caps/>
          <w:sz w:val="28"/>
          <w:szCs w:val="28"/>
        </w:rPr>
      </w:pPr>
    </w:p>
    <w:p w:rsidR="00F27E84" w:rsidRPr="00796236" w:rsidRDefault="00F27E84" w:rsidP="000B6FC1">
      <w:pPr>
        <w:jc w:val="center"/>
        <w:rPr>
          <w:caps/>
          <w:sz w:val="28"/>
          <w:szCs w:val="28"/>
        </w:rPr>
      </w:pPr>
    </w:p>
    <w:p w:rsidR="00F27E84" w:rsidRPr="00796236" w:rsidRDefault="00F27E84" w:rsidP="000B6FC1">
      <w:pPr>
        <w:spacing w:line="360" w:lineRule="auto"/>
        <w:ind w:firstLine="709"/>
        <w:jc w:val="center"/>
        <w:rPr>
          <w:b/>
          <w:bCs/>
          <w:caps/>
          <w:sz w:val="28"/>
          <w:szCs w:val="28"/>
        </w:rPr>
      </w:pPr>
      <w:r w:rsidRPr="00796236">
        <w:rPr>
          <w:b/>
          <w:bCs/>
          <w:caps/>
          <w:sz w:val="28"/>
          <w:szCs w:val="28"/>
        </w:rPr>
        <w:t>ПРОГНОЗНАЯ ОЦЕНКА ЭФФЕКТИВНОСТИ ИНВЕСТИЦИОННО-ИНновационной деятельности</w:t>
      </w:r>
    </w:p>
    <w:p w:rsidR="00F27E84" w:rsidRPr="00796236" w:rsidRDefault="00F27E84" w:rsidP="000B6FC1">
      <w:pPr>
        <w:spacing w:line="360" w:lineRule="auto"/>
        <w:ind w:firstLine="709"/>
        <w:jc w:val="center"/>
        <w:rPr>
          <w:b/>
          <w:bCs/>
          <w:caps/>
          <w:sz w:val="28"/>
          <w:szCs w:val="28"/>
        </w:rPr>
      </w:pPr>
      <w:r w:rsidRPr="00796236">
        <w:rPr>
          <w:b/>
          <w:bCs/>
          <w:caps/>
          <w:sz w:val="28"/>
          <w:szCs w:val="28"/>
        </w:rPr>
        <w:t>предприятий  с учетом рисков</w:t>
      </w:r>
    </w:p>
    <w:p w:rsidR="00F27E84" w:rsidRPr="00796236" w:rsidRDefault="00F27E84" w:rsidP="000B6FC1">
      <w:pPr>
        <w:spacing w:line="360" w:lineRule="auto"/>
        <w:ind w:firstLine="709"/>
        <w:jc w:val="center"/>
        <w:rPr>
          <w:b/>
          <w:bCs/>
          <w:caps/>
          <w:sz w:val="28"/>
          <w:szCs w:val="28"/>
        </w:rPr>
      </w:pPr>
      <w:r w:rsidRPr="00796236">
        <w:rPr>
          <w:b/>
          <w:bCs/>
          <w:caps/>
          <w:sz w:val="28"/>
          <w:szCs w:val="28"/>
        </w:rPr>
        <w:t>(синергетический подход)</w:t>
      </w:r>
    </w:p>
    <w:p w:rsidR="00F27E84" w:rsidRPr="00796236" w:rsidRDefault="00F27E84" w:rsidP="000B6FC1">
      <w:pPr>
        <w:jc w:val="center"/>
        <w:rPr>
          <w:b/>
          <w:bCs/>
          <w:caps/>
          <w:sz w:val="28"/>
          <w:szCs w:val="28"/>
        </w:rPr>
      </w:pPr>
    </w:p>
    <w:p w:rsidR="00F27E84" w:rsidRPr="00796236" w:rsidRDefault="00F27E84" w:rsidP="000B6FC1">
      <w:pPr>
        <w:jc w:val="center"/>
        <w:rPr>
          <w:b/>
          <w:bCs/>
          <w:sz w:val="28"/>
          <w:szCs w:val="28"/>
        </w:rPr>
      </w:pPr>
    </w:p>
    <w:p w:rsidR="00F27E84" w:rsidRPr="00796236" w:rsidRDefault="00F27E84" w:rsidP="000B6FC1">
      <w:pPr>
        <w:jc w:val="center"/>
        <w:rPr>
          <w:sz w:val="28"/>
          <w:szCs w:val="28"/>
        </w:rPr>
      </w:pPr>
      <w:r w:rsidRPr="00796236">
        <w:rPr>
          <w:sz w:val="28"/>
          <w:szCs w:val="28"/>
        </w:rPr>
        <w:t>Специальность 08.00.05 – Экономика и управление народным хозяйством</w:t>
      </w:r>
    </w:p>
    <w:p w:rsidR="00F27E84" w:rsidRPr="00796236" w:rsidRDefault="00F27E84" w:rsidP="000B6FC1">
      <w:pPr>
        <w:jc w:val="center"/>
        <w:rPr>
          <w:sz w:val="28"/>
          <w:szCs w:val="28"/>
        </w:rPr>
      </w:pPr>
      <w:r w:rsidRPr="00796236">
        <w:rPr>
          <w:sz w:val="28"/>
          <w:szCs w:val="28"/>
        </w:rPr>
        <w:t>(управление инновациями)</w:t>
      </w:r>
    </w:p>
    <w:p w:rsidR="00F27E84" w:rsidRPr="00796236" w:rsidRDefault="00F27E84" w:rsidP="000B6FC1">
      <w:pPr>
        <w:jc w:val="center"/>
        <w:rPr>
          <w:sz w:val="28"/>
          <w:szCs w:val="28"/>
        </w:rPr>
      </w:pPr>
    </w:p>
    <w:p w:rsidR="00F27E84" w:rsidRPr="00796236" w:rsidRDefault="00F27E84" w:rsidP="000B6FC1">
      <w:pPr>
        <w:jc w:val="center"/>
        <w:rPr>
          <w:sz w:val="28"/>
          <w:szCs w:val="28"/>
        </w:rPr>
      </w:pPr>
    </w:p>
    <w:p w:rsidR="00F27E84" w:rsidRPr="00796236" w:rsidRDefault="00F27E84" w:rsidP="000B6FC1">
      <w:pPr>
        <w:jc w:val="center"/>
        <w:rPr>
          <w:sz w:val="28"/>
          <w:szCs w:val="28"/>
        </w:rPr>
      </w:pPr>
    </w:p>
    <w:p w:rsidR="00F27E84" w:rsidRPr="00796236" w:rsidRDefault="00F27E84" w:rsidP="000B6FC1">
      <w:pPr>
        <w:jc w:val="center"/>
        <w:rPr>
          <w:b/>
          <w:bCs/>
          <w:caps/>
          <w:sz w:val="28"/>
          <w:szCs w:val="28"/>
        </w:rPr>
      </w:pPr>
    </w:p>
    <w:p w:rsidR="00F27E84" w:rsidRPr="00796236" w:rsidRDefault="00F27E84" w:rsidP="000B6FC1">
      <w:pPr>
        <w:jc w:val="center"/>
        <w:rPr>
          <w:sz w:val="28"/>
          <w:szCs w:val="28"/>
        </w:rPr>
      </w:pPr>
    </w:p>
    <w:p w:rsidR="00F27E84" w:rsidRPr="00796236" w:rsidRDefault="00F27E84" w:rsidP="000B6FC1">
      <w:pPr>
        <w:jc w:val="center"/>
        <w:rPr>
          <w:sz w:val="28"/>
          <w:szCs w:val="28"/>
        </w:rPr>
      </w:pPr>
    </w:p>
    <w:p w:rsidR="00F27E84" w:rsidRPr="00796236" w:rsidRDefault="00F27E84" w:rsidP="000B6FC1">
      <w:pPr>
        <w:jc w:val="center"/>
        <w:rPr>
          <w:sz w:val="28"/>
          <w:szCs w:val="28"/>
        </w:rPr>
      </w:pPr>
    </w:p>
    <w:p w:rsidR="00F27E84" w:rsidRPr="00796236" w:rsidRDefault="00F27E84" w:rsidP="000B6FC1">
      <w:pPr>
        <w:jc w:val="center"/>
        <w:rPr>
          <w:b/>
          <w:bCs/>
          <w:sz w:val="28"/>
          <w:szCs w:val="28"/>
        </w:rPr>
      </w:pPr>
      <w:r w:rsidRPr="00796236">
        <w:rPr>
          <w:b/>
          <w:bCs/>
          <w:caps/>
          <w:sz w:val="28"/>
          <w:szCs w:val="28"/>
        </w:rPr>
        <w:t>а</w:t>
      </w:r>
      <w:r w:rsidRPr="00796236">
        <w:rPr>
          <w:b/>
          <w:bCs/>
          <w:sz w:val="28"/>
          <w:szCs w:val="28"/>
        </w:rPr>
        <w:t>втореферат</w:t>
      </w:r>
    </w:p>
    <w:p w:rsidR="00F27E84" w:rsidRPr="00796236" w:rsidRDefault="00F27E84" w:rsidP="000B6FC1">
      <w:pPr>
        <w:jc w:val="center"/>
        <w:rPr>
          <w:sz w:val="28"/>
          <w:szCs w:val="28"/>
        </w:rPr>
      </w:pPr>
    </w:p>
    <w:p w:rsidR="00F27E84" w:rsidRPr="00796236" w:rsidRDefault="00F27E84" w:rsidP="000B6FC1">
      <w:pPr>
        <w:jc w:val="center"/>
        <w:rPr>
          <w:sz w:val="28"/>
          <w:szCs w:val="28"/>
        </w:rPr>
      </w:pPr>
      <w:r w:rsidRPr="00796236">
        <w:rPr>
          <w:sz w:val="28"/>
          <w:szCs w:val="28"/>
        </w:rPr>
        <w:t xml:space="preserve">диссертации на соискание ученой степени </w:t>
      </w:r>
    </w:p>
    <w:p w:rsidR="00F27E84" w:rsidRPr="00796236" w:rsidRDefault="00F27E84" w:rsidP="000B6FC1">
      <w:pPr>
        <w:jc w:val="center"/>
        <w:rPr>
          <w:sz w:val="28"/>
          <w:szCs w:val="28"/>
        </w:rPr>
      </w:pPr>
      <w:r w:rsidRPr="00796236">
        <w:rPr>
          <w:sz w:val="28"/>
          <w:szCs w:val="28"/>
        </w:rPr>
        <w:t>кандидата экономических наук</w:t>
      </w:r>
    </w:p>
    <w:p w:rsidR="00F27E84" w:rsidRPr="00796236" w:rsidRDefault="00F27E84" w:rsidP="000B6FC1">
      <w:pPr>
        <w:jc w:val="center"/>
        <w:rPr>
          <w:sz w:val="28"/>
          <w:szCs w:val="28"/>
        </w:rPr>
      </w:pPr>
    </w:p>
    <w:p w:rsidR="00F27E84" w:rsidRPr="00796236" w:rsidRDefault="00F27E84" w:rsidP="000B6FC1">
      <w:pPr>
        <w:jc w:val="center"/>
        <w:rPr>
          <w:sz w:val="28"/>
          <w:szCs w:val="28"/>
        </w:rPr>
      </w:pPr>
    </w:p>
    <w:p w:rsidR="00F27E84" w:rsidRPr="00796236" w:rsidRDefault="00F27E84" w:rsidP="000B6FC1">
      <w:pPr>
        <w:jc w:val="center"/>
        <w:rPr>
          <w:sz w:val="28"/>
          <w:szCs w:val="28"/>
        </w:rPr>
      </w:pPr>
    </w:p>
    <w:p w:rsidR="00F27E84" w:rsidRPr="00796236" w:rsidRDefault="00F27E84" w:rsidP="000B6FC1">
      <w:pPr>
        <w:jc w:val="center"/>
        <w:rPr>
          <w:sz w:val="28"/>
          <w:szCs w:val="28"/>
        </w:rPr>
      </w:pPr>
    </w:p>
    <w:p w:rsidR="00F27E84" w:rsidRPr="00796236" w:rsidRDefault="00F27E84" w:rsidP="000B6FC1">
      <w:pPr>
        <w:jc w:val="center"/>
        <w:rPr>
          <w:sz w:val="28"/>
          <w:szCs w:val="28"/>
        </w:rPr>
      </w:pPr>
    </w:p>
    <w:p w:rsidR="00F27E84" w:rsidRPr="00796236" w:rsidRDefault="00F27E84" w:rsidP="000B6FC1">
      <w:pPr>
        <w:jc w:val="center"/>
        <w:rPr>
          <w:sz w:val="28"/>
          <w:szCs w:val="28"/>
        </w:rPr>
      </w:pPr>
    </w:p>
    <w:p w:rsidR="00F27E84" w:rsidRPr="00796236" w:rsidRDefault="00F27E84" w:rsidP="000B6FC1">
      <w:pPr>
        <w:jc w:val="center"/>
        <w:rPr>
          <w:sz w:val="28"/>
          <w:szCs w:val="28"/>
        </w:rPr>
      </w:pPr>
    </w:p>
    <w:p w:rsidR="00F27E84" w:rsidRPr="00796236" w:rsidRDefault="00F27E84" w:rsidP="000B6FC1">
      <w:pPr>
        <w:jc w:val="center"/>
        <w:rPr>
          <w:sz w:val="28"/>
          <w:szCs w:val="28"/>
        </w:rPr>
      </w:pPr>
    </w:p>
    <w:p w:rsidR="00F27E84" w:rsidRPr="00796236" w:rsidRDefault="00F27E84" w:rsidP="000B6FC1">
      <w:pPr>
        <w:jc w:val="center"/>
        <w:rPr>
          <w:sz w:val="28"/>
          <w:szCs w:val="28"/>
        </w:rPr>
      </w:pPr>
    </w:p>
    <w:p w:rsidR="00F27E84" w:rsidRPr="00796236" w:rsidRDefault="00F27E84" w:rsidP="000B6FC1">
      <w:pPr>
        <w:jc w:val="center"/>
        <w:rPr>
          <w:sz w:val="28"/>
          <w:szCs w:val="28"/>
        </w:rPr>
      </w:pPr>
    </w:p>
    <w:p w:rsidR="00F27E84" w:rsidRPr="00796236" w:rsidRDefault="00F27E84" w:rsidP="000B6FC1">
      <w:pPr>
        <w:jc w:val="center"/>
        <w:rPr>
          <w:sz w:val="28"/>
          <w:szCs w:val="28"/>
        </w:rPr>
      </w:pPr>
    </w:p>
    <w:p w:rsidR="00F27E84" w:rsidRPr="00796236" w:rsidRDefault="00F27E84" w:rsidP="000B6FC1">
      <w:pPr>
        <w:jc w:val="center"/>
        <w:rPr>
          <w:sz w:val="28"/>
          <w:szCs w:val="28"/>
        </w:rPr>
      </w:pPr>
    </w:p>
    <w:p w:rsidR="00F27E84" w:rsidRPr="00796236" w:rsidRDefault="00F27E84" w:rsidP="000B6FC1">
      <w:pPr>
        <w:jc w:val="center"/>
        <w:rPr>
          <w:sz w:val="28"/>
          <w:szCs w:val="28"/>
        </w:rPr>
      </w:pPr>
    </w:p>
    <w:p w:rsidR="00F27E84" w:rsidRPr="00674D62" w:rsidRDefault="00F27E84" w:rsidP="000B6FC1">
      <w:pPr>
        <w:jc w:val="center"/>
        <w:rPr>
          <w:sz w:val="28"/>
          <w:szCs w:val="28"/>
        </w:rPr>
      </w:pPr>
      <w:r w:rsidRPr="00796236">
        <w:rPr>
          <w:sz w:val="28"/>
          <w:szCs w:val="28"/>
        </w:rPr>
        <w:t>Курск – 201</w:t>
      </w:r>
      <w:r w:rsidR="00641493" w:rsidRPr="00674D62">
        <w:rPr>
          <w:sz w:val="28"/>
          <w:szCs w:val="28"/>
        </w:rPr>
        <w:t>3</w:t>
      </w:r>
    </w:p>
    <w:p w:rsidR="00712C0A" w:rsidRPr="00796236" w:rsidRDefault="00FB75B3" w:rsidP="00712C0A">
      <w:pPr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0DB105A" wp14:editId="0F0F074B">
                <wp:simplePos x="0" y="0"/>
                <wp:positionH relativeFrom="column">
                  <wp:posOffset>2971800</wp:posOffset>
                </wp:positionH>
                <wp:positionV relativeFrom="paragraph">
                  <wp:posOffset>-342900</wp:posOffset>
                </wp:positionV>
                <wp:extent cx="457200" cy="342900"/>
                <wp:effectExtent l="0" t="0" r="0" b="0"/>
                <wp:wrapNone/>
                <wp:docPr id="119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34pt;margin-top:-27pt;width:36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" stroked="f"/>
            </w:pict>
          </mc:Fallback>
        </mc:AlternateContent>
      </w:r>
      <w:r w:rsidR="00F27E84" w:rsidRPr="00796236">
        <w:rPr>
          <w:sz w:val="28"/>
          <w:szCs w:val="28"/>
        </w:rPr>
        <w:t xml:space="preserve">Работа выполнена на кафедре </w:t>
      </w:r>
      <w:r w:rsidR="00712C0A">
        <w:rPr>
          <w:sz w:val="28"/>
          <w:szCs w:val="28"/>
        </w:rPr>
        <w:t>маркетинга и торгового дела</w:t>
      </w:r>
      <w:r w:rsidR="00A615FA" w:rsidRPr="00912444">
        <w:rPr>
          <w:sz w:val="28"/>
          <w:szCs w:val="28"/>
        </w:rPr>
        <w:t xml:space="preserve"> ФГБОУ ВПО </w:t>
      </w:r>
      <w:r w:rsidR="00712C0A" w:rsidRPr="00796236">
        <w:rPr>
          <w:sz w:val="28"/>
          <w:szCs w:val="28"/>
        </w:rPr>
        <w:t>«Орловский государственный институт экономики и торговли».</w:t>
      </w:r>
    </w:p>
    <w:p w:rsidR="00712C0A" w:rsidRPr="00796236" w:rsidRDefault="00712C0A" w:rsidP="00712C0A">
      <w:pPr>
        <w:jc w:val="center"/>
        <w:rPr>
          <w:sz w:val="28"/>
          <w:szCs w:val="28"/>
        </w:rPr>
      </w:pPr>
    </w:p>
    <w:p w:rsidR="00F27E84" w:rsidRPr="00796236" w:rsidRDefault="00F27E84" w:rsidP="00A615FA">
      <w:pPr>
        <w:ind w:firstLine="720"/>
        <w:jc w:val="both"/>
        <w:rPr>
          <w:sz w:val="28"/>
          <w:szCs w:val="28"/>
        </w:rPr>
      </w:pPr>
    </w:p>
    <w:p w:rsidR="00F27E84" w:rsidRPr="00796236" w:rsidRDefault="00F27E84" w:rsidP="000B6FC1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608"/>
        <w:gridCol w:w="5246"/>
      </w:tblGrid>
      <w:tr w:rsidR="00F27E84" w:rsidRPr="00796236" w:rsidTr="00956EA5">
        <w:tc>
          <w:tcPr>
            <w:tcW w:w="4608" w:type="dxa"/>
          </w:tcPr>
          <w:p w:rsidR="00F27E84" w:rsidRPr="00796236" w:rsidRDefault="00F27E84" w:rsidP="00C76688">
            <w:pPr>
              <w:rPr>
                <w:sz w:val="28"/>
                <w:szCs w:val="28"/>
              </w:rPr>
            </w:pPr>
            <w:r w:rsidRPr="00796236">
              <w:rPr>
                <w:sz w:val="28"/>
                <w:szCs w:val="28"/>
              </w:rPr>
              <w:t>Научный руководитель</w:t>
            </w:r>
          </w:p>
          <w:p w:rsidR="00F27E84" w:rsidRPr="00796236" w:rsidRDefault="00F27E84" w:rsidP="00C76688">
            <w:pPr>
              <w:rPr>
                <w:sz w:val="28"/>
                <w:szCs w:val="28"/>
              </w:rPr>
            </w:pPr>
          </w:p>
        </w:tc>
        <w:tc>
          <w:tcPr>
            <w:tcW w:w="5246" w:type="dxa"/>
          </w:tcPr>
          <w:p w:rsidR="00F27E84" w:rsidRPr="00796236" w:rsidRDefault="00F27E84" w:rsidP="00C76688">
            <w:pPr>
              <w:rPr>
                <w:sz w:val="28"/>
                <w:szCs w:val="28"/>
              </w:rPr>
            </w:pPr>
            <w:r w:rsidRPr="00796236">
              <w:rPr>
                <w:sz w:val="28"/>
                <w:szCs w:val="28"/>
              </w:rPr>
              <w:t xml:space="preserve">доктор экономических наук, профессор </w:t>
            </w:r>
            <w:proofErr w:type="spellStart"/>
            <w:r w:rsidRPr="00796236">
              <w:rPr>
                <w:sz w:val="28"/>
                <w:szCs w:val="28"/>
              </w:rPr>
              <w:t>Лыгина</w:t>
            </w:r>
            <w:proofErr w:type="spellEnd"/>
            <w:r w:rsidRPr="00796236">
              <w:rPr>
                <w:sz w:val="28"/>
                <w:szCs w:val="28"/>
              </w:rPr>
              <w:t xml:space="preserve"> Нина Ивановна</w:t>
            </w:r>
          </w:p>
          <w:p w:rsidR="00F27E84" w:rsidRPr="00796236" w:rsidRDefault="00F27E84" w:rsidP="00C76688">
            <w:pPr>
              <w:rPr>
                <w:sz w:val="28"/>
                <w:szCs w:val="28"/>
              </w:rPr>
            </w:pPr>
          </w:p>
          <w:p w:rsidR="00F27E84" w:rsidRPr="00796236" w:rsidRDefault="00F27E84" w:rsidP="00C76688">
            <w:pPr>
              <w:rPr>
                <w:sz w:val="28"/>
                <w:szCs w:val="28"/>
              </w:rPr>
            </w:pPr>
          </w:p>
        </w:tc>
      </w:tr>
      <w:tr w:rsidR="00F27E84" w:rsidRPr="00796236" w:rsidTr="00956EA5">
        <w:tc>
          <w:tcPr>
            <w:tcW w:w="4608" w:type="dxa"/>
          </w:tcPr>
          <w:p w:rsidR="00F27E84" w:rsidRPr="00796236" w:rsidRDefault="00F27E84" w:rsidP="00C76688">
            <w:pPr>
              <w:rPr>
                <w:sz w:val="28"/>
                <w:szCs w:val="28"/>
              </w:rPr>
            </w:pPr>
            <w:r w:rsidRPr="00796236">
              <w:rPr>
                <w:sz w:val="28"/>
                <w:szCs w:val="28"/>
              </w:rPr>
              <w:t>Официальные оппоненты</w:t>
            </w:r>
          </w:p>
          <w:p w:rsidR="00F27E84" w:rsidRPr="00796236" w:rsidRDefault="00F27E84" w:rsidP="00C76688">
            <w:pPr>
              <w:rPr>
                <w:sz w:val="28"/>
                <w:szCs w:val="28"/>
              </w:rPr>
            </w:pPr>
          </w:p>
        </w:tc>
        <w:tc>
          <w:tcPr>
            <w:tcW w:w="5246" w:type="dxa"/>
          </w:tcPr>
          <w:p w:rsidR="00065B25" w:rsidRPr="00796236" w:rsidRDefault="00065B25" w:rsidP="007A0689">
            <w:pPr>
              <w:rPr>
                <w:sz w:val="28"/>
                <w:szCs w:val="28"/>
              </w:rPr>
            </w:pPr>
            <w:proofErr w:type="spellStart"/>
            <w:r w:rsidRPr="00796236">
              <w:rPr>
                <w:sz w:val="28"/>
                <w:szCs w:val="28"/>
              </w:rPr>
              <w:t>Вертакова</w:t>
            </w:r>
            <w:proofErr w:type="spellEnd"/>
            <w:r w:rsidRPr="00796236">
              <w:rPr>
                <w:sz w:val="28"/>
                <w:szCs w:val="28"/>
              </w:rPr>
              <w:t xml:space="preserve"> Юлия Владимировна </w:t>
            </w:r>
            <w:r w:rsidR="00F27E84" w:rsidRPr="00796236">
              <w:rPr>
                <w:sz w:val="28"/>
                <w:szCs w:val="28"/>
              </w:rPr>
              <w:t>доктор экономических наук, профессор</w:t>
            </w:r>
            <w:r>
              <w:rPr>
                <w:sz w:val="28"/>
                <w:szCs w:val="28"/>
              </w:rPr>
              <w:t xml:space="preserve">, </w:t>
            </w:r>
            <w:r w:rsidRPr="00912444">
              <w:rPr>
                <w:sz w:val="28"/>
                <w:szCs w:val="28"/>
              </w:rPr>
              <w:t>завед</w:t>
            </w:r>
            <w:r w:rsidRPr="00912444">
              <w:rPr>
                <w:sz w:val="28"/>
                <w:szCs w:val="28"/>
              </w:rPr>
              <w:t>у</w:t>
            </w:r>
            <w:r w:rsidRPr="00912444">
              <w:rPr>
                <w:sz w:val="28"/>
                <w:szCs w:val="28"/>
              </w:rPr>
              <w:t>ющ</w:t>
            </w:r>
            <w:r>
              <w:rPr>
                <w:sz w:val="28"/>
                <w:szCs w:val="28"/>
              </w:rPr>
              <w:t>ая</w:t>
            </w:r>
            <w:r w:rsidRPr="00912444">
              <w:rPr>
                <w:sz w:val="28"/>
                <w:szCs w:val="28"/>
              </w:rPr>
              <w:t xml:space="preserve"> кафедрой региональной экономики и менеджмента ФГБОУ ВПО «Юго-Западный государственный университет»</w:t>
            </w:r>
            <w:r w:rsidR="003D2EA4" w:rsidRPr="003D2EA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(г. Курск)</w:t>
            </w:r>
          </w:p>
          <w:p w:rsidR="002C3C3B" w:rsidRPr="00796236" w:rsidRDefault="002C3C3B" w:rsidP="007A0689">
            <w:pPr>
              <w:rPr>
                <w:sz w:val="28"/>
                <w:szCs w:val="28"/>
              </w:rPr>
            </w:pPr>
          </w:p>
          <w:p w:rsidR="00065B25" w:rsidRPr="00912444" w:rsidRDefault="00065B25" w:rsidP="00065B25">
            <w:pPr>
              <w:rPr>
                <w:b/>
                <w:sz w:val="28"/>
                <w:szCs w:val="28"/>
              </w:rPr>
            </w:pPr>
            <w:proofErr w:type="spellStart"/>
            <w:r w:rsidRPr="00796236">
              <w:rPr>
                <w:sz w:val="28"/>
                <w:szCs w:val="28"/>
              </w:rPr>
              <w:t>Какатунова</w:t>
            </w:r>
            <w:proofErr w:type="spellEnd"/>
            <w:r w:rsidRPr="00796236">
              <w:rPr>
                <w:sz w:val="28"/>
                <w:szCs w:val="28"/>
              </w:rPr>
              <w:t xml:space="preserve"> Татьяна Валентиновна </w:t>
            </w:r>
            <w:r w:rsidR="00F27E84" w:rsidRPr="00796236">
              <w:rPr>
                <w:sz w:val="28"/>
                <w:szCs w:val="28"/>
              </w:rPr>
              <w:t>до</w:t>
            </w:r>
            <w:r w:rsidR="00F27E84" w:rsidRPr="00796236">
              <w:rPr>
                <w:sz w:val="28"/>
                <w:szCs w:val="28"/>
              </w:rPr>
              <w:t>к</w:t>
            </w:r>
            <w:r w:rsidR="00F27E84" w:rsidRPr="00796236">
              <w:rPr>
                <w:sz w:val="28"/>
                <w:szCs w:val="28"/>
              </w:rPr>
              <w:t xml:space="preserve">тор экономических наук, </w:t>
            </w:r>
            <w:r w:rsidR="00316A72" w:rsidRPr="00796236">
              <w:rPr>
                <w:sz w:val="28"/>
                <w:szCs w:val="28"/>
              </w:rPr>
              <w:t>доцент</w:t>
            </w:r>
            <w:r>
              <w:rPr>
                <w:sz w:val="28"/>
                <w:szCs w:val="28"/>
              </w:rPr>
              <w:t>,</w:t>
            </w:r>
            <w:r w:rsidRPr="00912444">
              <w:rPr>
                <w:sz w:val="28"/>
                <w:szCs w:val="28"/>
              </w:rPr>
              <w:t xml:space="preserve"> кафе</w:t>
            </w:r>
            <w:r w:rsidRPr="00912444">
              <w:rPr>
                <w:sz w:val="28"/>
                <w:szCs w:val="28"/>
              </w:rPr>
              <w:t>д</w:t>
            </w:r>
            <w:r w:rsidRPr="00912444">
              <w:rPr>
                <w:sz w:val="28"/>
                <w:szCs w:val="28"/>
              </w:rPr>
              <w:t>ры менеджмента и информационных технологий в экономике филиала ФГБО</w:t>
            </w:r>
            <w:r w:rsidR="00406809">
              <w:rPr>
                <w:sz w:val="28"/>
                <w:szCs w:val="28"/>
              </w:rPr>
              <w:t>У</w:t>
            </w:r>
            <w:r w:rsidRPr="00912444">
              <w:rPr>
                <w:sz w:val="28"/>
                <w:szCs w:val="28"/>
              </w:rPr>
              <w:t xml:space="preserve"> ВПО "Национальный исследовательский университет "МЭИ" </w:t>
            </w:r>
            <w:r>
              <w:rPr>
                <w:sz w:val="28"/>
                <w:szCs w:val="28"/>
              </w:rPr>
              <w:t>(</w:t>
            </w:r>
            <w:r w:rsidR="00791A58">
              <w:rPr>
                <w:sz w:val="28"/>
                <w:szCs w:val="28"/>
              </w:rPr>
              <w:t>г. Смоленск</w:t>
            </w:r>
            <w:r>
              <w:rPr>
                <w:sz w:val="28"/>
                <w:szCs w:val="28"/>
              </w:rPr>
              <w:t>)</w:t>
            </w:r>
          </w:p>
          <w:p w:rsidR="00F27E84" w:rsidRPr="00796236" w:rsidRDefault="00F27E84" w:rsidP="00316A72">
            <w:pPr>
              <w:rPr>
                <w:sz w:val="28"/>
                <w:szCs w:val="28"/>
              </w:rPr>
            </w:pPr>
          </w:p>
          <w:p w:rsidR="002C3C3B" w:rsidRPr="00796236" w:rsidRDefault="002C3C3B" w:rsidP="00316A72">
            <w:pPr>
              <w:rPr>
                <w:sz w:val="28"/>
                <w:szCs w:val="28"/>
              </w:rPr>
            </w:pPr>
          </w:p>
        </w:tc>
      </w:tr>
      <w:tr w:rsidR="00F27E84" w:rsidRPr="00796236" w:rsidTr="00956EA5">
        <w:tc>
          <w:tcPr>
            <w:tcW w:w="4608" w:type="dxa"/>
          </w:tcPr>
          <w:p w:rsidR="00F27E84" w:rsidRPr="00796236" w:rsidRDefault="00F27E84" w:rsidP="00C76688">
            <w:pPr>
              <w:rPr>
                <w:sz w:val="28"/>
                <w:szCs w:val="28"/>
              </w:rPr>
            </w:pPr>
            <w:r w:rsidRPr="00796236">
              <w:rPr>
                <w:sz w:val="28"/>
                <w:szCs w:val="28"/>
              </w:rPr>
              <w:t>Ведущая организация</w:t>
            </w:r>
          </w:p>
        </w:tc>
        <w:tc>
          <w:tcPr>
            <w:tcW w:w="5246" w:type="dxa"/>
          </w:tcPr>
          <w:p w:rsidR="00F27E84" w:rsidRPr="00796236" w:rsidRDefault="006876C8" w:rsidP="0076745C">
            <w:pPr>
              <w:rPr>
                <w:sz w:val="28"/>
                <w:szCs w:val="28"/>
              </w:rPr>
            </w:pPr>
            <w:r w:rsidRPr="00912444">
              <w:rPr>
                <w:sz w:val="28"/>
                <w:szCs w:val="28"/>
              </w:rPr>
              <w:t>ФГБО</w:t>
            </w:r>
            <w:r>
              <w:rPr>
                <w:sz w:val="28"/>
                <w:szCs w:val="28"/>
              </w:rPr>
              <w:t>У</w:t>
            </w:r>
            <w:r w:rsidRPr="00912444">
              <w:rPr>
                <w:sz w:val="28"/>
                <w:szCs w:val="28"/>
              </w:rPr>
              <w:t xml:space="preserve"> ВПО </w:t>
            </w:r>
            <w:r w:rsidR="00F27E84" w:rsidRPr="00796236">
              <w:rPr>
                <w:sz w:val="28"/>
                <w:szCs w:val="28"/>
              </w:rPr>
              <w:t>Тамбовский государстве</w:t>
            </w:r>
            <w:r w:rsidR="00F27E84" w:rsidRPr="00796236">
              <w:rPr>
                <w:sz w:val="28"/>
                <w:szCs w:val="28"/>
              </w:rPr>
              <w:t>н</w:t>
            </w:r>
            <w:r w:rsidR="00F27E84" w:rsidRPr="00796236">
              <w:rPr>
                <w:sz w:val="28"/>
                <w:szCs w:val="28"/>
              </w:rPr>
              <w:t>ный университет им. Г. Р. Державина</w:t>
            </w:r>
          </w:p>
          <w:p w:rsidR="00F27E84" w:rsidRPr="00796236" w:rsidRDefault="00F27E84" w:rsidP="00C76688">
            <w:pPr>
              <w:rPr>
                <w:sz w:val="28"/>
                <w:szCs w:val="28"/>
              </w:rPr>
            </w:pPr>
          </w:p>
        </w:tc>
      </w:tr>
    </w:tbl>
    <w:p w:rsidR="00F27E84" w:rsidRPr="00796236" w:rsidRDefault="00F27E84" w:rsidP="000B6FC1">
      <w:pPr>
        <w:ind w:firstLine="741"/>
        <w:jc w:val="both"/>
        <w:rPr>
          <w:sz w:val="28"/>
          <w:szCs w:val="28"/>
        </w:rPr>
      </w:pPr>
    </w:p>
    <w:p w:rsidR="00F27E84" w:rsidRPr="00796236" w:rsidRDefault="00791A58" w:rsidP="000B6F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Защита диссертации состоится </w:t>
      </w:r>
      <w:r w:rsidRPr="00791A58">
        <w:rPr>
          <w:sz w:val="28"/>
          <w:szCs w:val="28"/>
        </w:rPr>
        <w:t xml:space="preserve">22 </w:t>
      </w:r>
      <w:r>
        <w:rPr>
          <w:sz w:val="28"/>
          <w:szCs w:val="28"/>
        </w:rPr>
        <w:t>мая 2013</w:t>
      </w:r>
      <w:r w:rsidR="00F27E84" w:rsidRPr="00796236">
        <w:rPr>
          <w:sz w:val="28"/>
          <w:szCs w:val="28"/>
        </w:rPr>
        <w:t xml:space="preserve">  года в</w:t>
      </w:r>
      <w:r>
        <w:rPr>
          <w:sz w:val="28"/>
          <w:szCs w:val="28"/>
        </w:rPr>
        <w:t xml:space="preserve"> 12.00 </w:t>
      </w:r>
      <w:r w:rsidR="005D02A2" w:rsidRPr="00796236">
        <w:rPr>
          <w:sz w:val="28"/>
          <w:szCs w:val="28"/>
        </w:rPr>
        <w:t xml:space="preserve"> </w:t>
      </w:r>
      <w:r w:rsidR="00F27E84" w:rsidRPr="00796236">
        <w:rPr>
          <w:sz w:val="28"/>
          <w:szCs w:val="28"/>
        </w:rPr>
        <w:t>часов на засед</w:t>
      </w:r>
      <w:r w:rsidR="00F27E84" w:rsidRPr="00796236">
        <w:rPr>
          <w:sz w:val="28"/>
          <w:szCs w:val="28"/>
        </w:rPr>
        <w:t>а</w:t>
      </w:r>
      <w:r w:rsidR="00F27E84" w:rsidRPr="00796236">
        <w:rPr>
          <w:sz w:val="28"/>
          <w:szCs w:val="28"/>
        </w:rPr>
        <w:t>нии совета по защите докторских и кандидатских диссертаций</w:t>
      </w:r>
      <w:proofErr w:type="gramStart"/>
      <w:r w:rsidR="00F27E84" w:rsidRPr="00796236">
        <w:rPr>
          <w:sz w:val="28"/>
          <w:szCs w:val="28"/>
        </w:rPr>
        <w:t xml:space="preserve"> Д</w:t>
      </w:r>
      <w:proofErr w:type="gramEnd"/>
      <w:r w:rsidR="00F27E84" w:rsidRPr="00796236">
        <w:rPr>
          <w:sz w:val="28"/>
          <w:szCs w:val="28"/>
        </w:rPr>
        <w:t> 212.105.06 при Юго-Западном государственном университете по адресу: 305040, г. Курск, ул. 50 лет Октября, 94 (конференц-зал).</w:t>
      </w:r>
    </w:p>
    <w:p w:rsidR="00F27E84" w:rsidRPr="00796236" w:rsidRDefault="00F27E84" w:rsidP="000B6FC1">
      <w:pPr>
        <w:ind w:firstLine="720"/>
        <w:jc w:val="both"/>
        <w:rPr>
          <w:sz w:val="28"/>
          <w:szCs w:val="28"/>
        </w:rPr>
      </w:pPr>
    </w:p>
    <w:p w:rsidR="00F27E84" w:rsidRPr="00796236" w:rsidRDefault="00F27E84" w:rsidP="00791A58">
      <w:pPr>
        <w:ind w:firstLine="720"/>
        <w:jc w:val="both"/>
        <w:rPr>
          <w:sz w:val="28"/>
          <w:szCs w:val="28"/>
        </w:rPr>
      </w:pPr>
      <w:r w:rsidRPr="00796236">
        <w:rPr>
          <w:sz w:val="28"/>
          <w:szCs w:val="28"/>
        </w:rPr>
        <w:t>С диссертацией можно ознакомиться в научной библиотеке</w:t>
      </w:r>
      <w:r w:rsidR="00791A58">
        <w:rPr>
          <w:sz w:val="28"/>
          <w:szCs w:val="28"/>
        </w:rPr>
        <w:t xml:space="preserve"> </w:t>
      </w:r>
      <w:r w:rsidRPr="00796236">
        <w:rPr>
          <w:sz w:val="28"/>
          <w:szCs w:val="28"/>
        </w:rPr>
        <w:t xml:space="preserve"> Юго-Западного государственного университета.</w:t>
      </w:r>
    </w:p>
    <w:p w:rsidR="00F27E84" w:rsidRPr="00796236" w:rsidRDefault="00F27E84" w:rsidP="000B6FC1">
      <w:pPr>
        <w:ind w:firstLine="720"/>
        <w:jc w:val="both"/>
        <w:rPr>
          <w:sz w:val="28"/>
          <w:szCs w:val="28"/>
        </w:rPr>
      </w:pPr>
    </w:p>
    <w:p w:rsidR="00F27E84" w:rsidRPr="00796236" w:rsidRDefault="00F27E84" w:rsidP="000B6FC1">
      <w:pPr>
        <w:ind w:firstLine="720"/>
        <w:jc w:val="both"/>
        <w:rPr>
          <w:sz w:val="28"/>
          <w:szCs w:val="28"/>
        </w:rPr>
      </w:pPr>
    </w:p>
    <w:p w:rsidR="00F27E84" w:rsidRPr="00796236" w:rsidRDefault="00791A58" w:rsidP="000B6F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Автореферат разослан 20 апреля 2013года</w:t>
      </w:r>
    </w:p>
    <w:p w:rsidR="00F27E84" w:rsidRPr="00796236" w:rsidRDefault="00F27E84" w:rsidP="000B6FC1">
      <w:pPr>
        <w:ind w:firstLine="720"/>
        <w:jc w:val="both"/>
        <w:rPr>
          <w:sz w:val="28"/>
          <w:szCs w:val="28"/>
        </w:rPr>
      </w:pPr>
    </w:p>
    <w:p w:rsidR="00F27E84" w:rsidRPr="00796236" w:rsidRDefault="00F27E84" w:rsidP="000B6FC1">
      <w:pPr>
        <w:ind w:firstLine="720"/>
        <w:jc w:val="both"/>
        <w:rPr>
          <w:sz w:val="28"/>
          <w:szCs w:val="28"/>
        </w:rPr>
      </w:pPr>
    </w:p>
    <w:p w:rsidR="00F27E84" w:rsidRPr="00796236" w:rsidRDefault="00F27E84" w:rsidP="000B6FC1">
      <w:pPr>
        <w:ind w:firstLine="720"/>
        <w:jc w:val="both"/>
        <w:rPr>
          <w:sz w:val="28"/>
          <w:szCs w:val="28"/>
        </w:rPr>
      </w:pPr>
    </w:p>
    <w:tbl>
      <w:tblPr>
        <w:tblW w:w="9828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4068"/>
        <w:gridCol w:w="2776"/>
        <w:gridCol w:w="2984"/>
      </w:tblGrid>
      <w:tr w:rsidR="00F27E84" w:rsidRPr="00796236">
        <w:tc>
          <w:tcPr>
            <w:tcW w:w="4068" w:type="dxa"/>
          </w:tcPr>
          <w:p w:rsidR="00791A58" w:rsidRDefault="00F27E84" w:rsidP="005D02A2">
            <w:pPr>
              <w:rPr>
                <w:sz w:val="28"/>
                <w:szCs w:val="28"/>
              </w:rPr>
            </w:pPr>
            <w:r w:rsidRPr="00796236">
              <w:rPr>
                <w:sz w:val="28"/>
                <w:szCs w:val="28"/>
              </w:rPr>
              <w:t>Ученый секретарь</w:t>
            </w:r>
            <w:r w:rsidR="00791A58">
              <w:rPr>
                <w:sz w:val="28"/>
                <w:szCs w:val="28"/>
              </w:rPr>
              <w:t xml:space="preserve">  </w:t>
            </w:r>
          </w:p>
          <w:p w:rsidR="005D02A2" w:rsidRPr="00796236" w:rsidRDefault="00791A58" w:rsidP="005D02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Диссертационного совета            </w:t>
            </w:r>
          </w:p>
          <w:p w:rsidR="00F27E84" w:rsidRPr="00796236" w:rsidRDefault="00F27E84" w:rsidP="005D02A2">
            <w:pPr>
              <w:rPr>
                <w:sz w:val="28"/>
                <w:szCs w:val="28"/>
              </w:rPr>
            </w:pPr>
            <w:r w:rsidRPr="00796236">
              <w:rPr>
                <w:sz w:val="28"/>
                <w:szCs w:val="28"/>
              </w:rPr>
              <w:t>Д 212.105.06</w:t>
            </w:r>
          </w:p>
        </w:tc>
        <w:tc>
          <w:tcPr>
            <w:tcW w:w="2776" w:type="dxa"/>
          </w:tcPr>
          <w:p w:rsidR="00F27E84" w:rsidRPr="00796236" w:rsidRDefault="00F27E84" w:rsidP="00C766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84" w:type="dxa"/>
            <w:vAlign w:val="bottom"/>
          </w:tcPr>
          <w:p w:rsidR="00F27E84" w:rsidRPr="00796236" w:rsidRDefault="00F27E84" w:rsidP="00065B25">
            <w:pPr>
              <w:ind w:firstLine="720"/>
              <w:jc w:val="both"/>
              <w:rPr>
                <w:sz w:val="28"/>
                <w:szCs w:val="28"/>
              </w:rPr>
            </w:pPr>
            <w:r w:rsidRPr="00796236">
              <w:rPr>
                <w:sz w:val="28"/>
                <w:szCs w:val="28"/>
              </w:rPr>
              <w:t xml:space="preserve">Т.С. </w:t>
            </w:r>
            <w:proofErr w:type="spellStart"/>
            <w:r w:rsidR="00BD1335" w:rsidRPr="00796236">
              <w:rPr>
                <w:sz w:val="28"/>
                <w:szCs w:val="28"/>
              </w:rPr>
              <w:t>К</w:t>
            </w:r>
            <w:r w:rsidR="00065B25">
              <w:rPr>
                <w:sz w:val="28"/>
                <w:szCs w:val="28"/>
              </w:rPr>
              <w:t>о</w:t>
            </w:r>
            <w:r w:rsidR="00BD1335" w:rsidRPr="00796236">
              <w:rPr>
                <w:sz w:val="28"/>
                <w:szCs w:val="28"/>
              </w:rPr>
              <w:t>лмыкова</w:t>
            </w:r>
            <w:proofErr w:type="spellEnd"/>
          </w:p>
        </w:tc>
      </w:tr>
    </w:tbl>
    <w:p w:rsidR="00A20499" w:rsidRDefault="00A20499" w:rsidP="005D02A2">
      <w:pPr>
        <w:pBdr>
          <w:left w:val="single" w:sz="4" w:space="0" w:color="auto"/>
        </w:pBdr>
        <w:ind w:firstLine="709"/>
        <w:jc w:val="center"/>
        <w:rPr>
          <w:b/>
          <w:bCs/>
          <w:sz w:val="28"/>
          <w:szCs w:val="28"/>
        </w:rPr>
        <w:sectPr w:rsidR="00A20499" w:rsidSect="001F6F21">
          <w:pgSz w:w="11906" w:h="16838"/>
          <w:pgMar w:top="1134" w:right="991" w:bottom="1134" w:left="1134" w:header="709" w:footer="709" w:gutter="0"/>
          <w:pgNumType w:start="3"/>
          <w:cols w:space="708"/>
          <w:docGrid w:linePitch="360"/>
        </w:sectPr>
      </w:pPr>
    </w:p>
    <w:p w:rsidR="00F27E84" w:rsidRPr="00796236" w:rsidRDefault="00F27E84" w:rsidP="0044261D">
      <w:pPr>
        <w:pStyle w:val="1"/>
      </w:pPr>
      <w:r w:rsidRPr="00796236">
        <w:lastRenderedPageBreak/>
        <w:t>ОБЩАЯ ХАРАКТЕРИСТИКА РАБОТЫ</w:t>
      </w:r>
    </w:p>
    <w:p w:rsidR="00F27E84" w:rsidRPr="00796236" w:rsidRDefault="00F27E84" w:rsidP="00E21378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6236">
        <w:rPr>
          <w:b/>
          <w:bCs/>
          <w:spacing w:val="-6"/>
          <w:sz w:val="28"/>
          <w:szCs w:val="28"/>
        </w:rPr>
        <w:t>Актуальность темы исследования.</w:t>
      </w:r>
      <w:r w:rsidRPr="00796236">
        <w:rPr>
          <w:spacing w:val="-6"/>
          <w:sz w:val="28"/>
          <w:szCs w:val="28"/>
        </w:rPr>
        <w:t xml:space="preserve"> Подъем российской экономики до уро</w:t>
      </w:r>
      <w:r w:rsidRPr="00796236">
        <w:rPr>
          <w:spacing w:val="-6"/>
          <w:sz w:val="28"/>
          <w:szCs w:val="28"/>
        </w:rPr>
        <w:t>в</w:t>
      </w:r>
      <w:r w:rsidRPr="00796236">
        <w:rPr>
          <w:spacing w:val="-6"/>
          <w:sz w:val="28"/>
          <w:szCs w:val="28"/>
        </w:rPr>
        <w:t>ня развитых стран невозможен без активизации инновационной деятельности. Одн</w:t>
      </w:r>
      <w:r w:rsidRPr="00796236">
        <w:rPr>
          <w:spacing w:val="-6"/>
          <w:sz w:val="28"/>
          <w:szCs w:val="28"/>
        </w:rPr>
        <w:t>а</w:t>
      </w:r>
      <w:r w:rsidRPr="00796236">
        <w:rPr>
          <w:spacing w:val="-6"/>
          <w:sz w:val="28"/>
          <w:szCs w:val="28"/>
        </w:rPr>
        <w:t>ко</w:t>
      </w:r>
      <w:proofErr w:type="gramStart"/>
      <w:r w:rsidRPr="00796236">
        <w:rPr>
          <w:spacing w:val="-6"/>
          <w:sz w:val="28"/>
          <w:szCs w:val="28"/>
        </w:rPr>
        <w:t>,</w:t>
      </w:r>
      <w:proofErr w:type="gramEnd"/>
      <w:r w:rsidRPr="00796236">
        <w:rPr>
          <w:spacing w:val="-6"/>
          <w:sz w:val="28"/>
          <w:szCs w:val="28"/>
        </w:rPr>
        <w:t xml:space="preserve"> с</w:t>
      </w:r>
      <w:r w:rsidRPr="00796236">
        <w:rPr>
          <w:color w:val="000000"/>
          <w:spacing w:val="-6"/>
          <w:sz w:val="28"/>
          <w:szCs w:val="28"/>
        </w:rPr>
        <w:t xml:space="preserve">тоящую перед российской экономикой задачу перехода на путь инновационного развития усложняет множество различных </w:t>
      </w:r>
      <w:r w:rsidRPr="00796236">
        <w:rPr>
          <w:spacing w:val="-6"/>
          <w:sz w:val="28"/>
          <w:szCs w:val="28"/>
        </w:rPr>
        <w:t>факторов – это: наличие внутренних б</w:t>
      </w:r>
      <w:r w:rsidRPr="00796236">
        <w:rPr>
          <w:spacing w:val="-6"/>
          <w:sz w:val="28"/>
          <w:szCs w:val="28"/>
        </w:rPr>
        <w:t>а</w:t>
      </w:r>
      <w:r w:rsidRPr="00796236">
        <w:rPr>
          <w:spacing w:val="-6"/>
          <w:sz w:val="28"/>
          <w:szCs w:val="28"/>
        </w:rPr>
        <w:t>рьеров, тормозящих инновационно-инвестиционную деятельность и приводящих к утечке за рубеж квалифицированных кадров, изобретений, капитала; многоукла</w:t>
      </w:r>
      <w:r w:rsidRPr="00796236">
        <w:rPr>
          <w:spacing w:val="-6"/>
          <w:sz w:val="28"/>
          <w:szCs w:val="28"/>
        </w:rPr>
        <w:t>д</w:t>
      </w:r>
      <w:r w:rsidRPr="00796236">
        <w:rPr>
          <w:spacing w:val="-6"/>
          <w:sz w:val="28"/>
          <w:szCs w:val="28"/>
        </w:rPr>
        <w:t>ность отечественной экономики на современном этапе развития, которая объективно затрудняет интеграцию страны в мировую экономику из-за технологической несо</w:t>
      </w:r>
      <w:r w:rsidRPr="00796236">
        <w:rPr>
          <w:spacing w:val="-6"/>
          <w:sz w:val="28"/>
          <w:szCs w:val="28"/>
        </w:rPr>
        <w:t>в</w:t>
      </w:r>
      <w:r w:rsidRPr="00796236">
        <w:rPr>
          <w:spacing w:val="-6"/>
          <w:sz w:val="28"/>
          <w:szCs w:val="28"/>
        </w:rPr>
        <w:t xml:space="preserve">местимости с высокоразвитыми постиндустриальными странами т.д. </w:t>
      </w:r>
    </w:p>
    <w:p w:rsidR="00F27E84" w:rsidRPr="00796236" w:rsidRDefault="005D02A2" w:rsidP="003123AC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И</w:t>
      </w:r>
      <w:r w:rsidR="00F27E84" w:rsidRPr="00796236">
        <w:rPr>
          <w:spacing w:val="-6"/>
          <w:sz w:val="28"/>
          <w:szCs w:val="28"/>
        </w:rPr>
        <w:t>нвести</w:t>
      </w:r>
      <w:r w:rsidRPr="00796236">
        <w:rPr>
          <w:spacing w:val="-6"/>
          <w:sz w:val="28"/>
          <w:szCs w:val="28"/>
        </w:rPr>
        <w:t xml:space="preserve">рование в инновации </w:t>
      </w:r>
      <w:r w:rsidR="00F27E84" w:rsidRPr="00796236">
        <w:rPr>
          <w:spacing w:val="-6"/>
          <w:sz w:val="28"/>
          <w:szCs w:val="28"/>
        </w:rPr>
        <w:t>может привести к новому качеству экономич</w:t>
      </w:r>
      <w:r w:rsidR="00F27E84" w:rsidRPr="00796236">
        <w:rPr>
          <w:spacing w:val="-6"/>
          <w:sz w:val="28"/>
          <w:szCs w:val="28"/>
        </w:rPr>
        <w:t>е</w:t>
      </w:r>
      <w:r w:rsidR="00F27E84" w:rsidRPr="00796236">
        <w:rPr>
          <w:spacing w:val="-6"/>
          <w:sz w:val="28"/>
          <w:szCs w:val="28"/>
        </w:rPr>
        <w:t>ского разви</w:t>
      </w:r>
      <w:r w:rsidRPr="00796236">
        <w:rPr>
          <w:spacing w:val="-6"/>
          <w:sz w:val="28"/>
          <w:szCs w:val="28"/>
        </w:rPr>
        <w:t>тия нашей страны</w:t>
      </w:r>
      <w:r w:rsidR="00676154" w:rsidRPr="00796236">
        <w:rPr>
          <w:spacing w:val="-6"/>
          <w:sz w:val="28"/>
          <w:szCs w:val="28"/>
        </w:rPr>
        <w:t>. Вместе с тем, известно, что инвестиционно-инновационная деятельность подвержена рискам и не всегда обеспечивает стабил</w:t>
      </w:r>
      <w:r w:rsidR="00676154" w:rsidRPr="00796236">
        <w:rPr>
          <w:spacing w:val="-6"/>
          <w:sz w:val="28"/>
          <w:szCs w:val="28"/>
        </w:rPr>
        <w:t>ь</w:t>
      </w:r>
      <w:r w:rsidR="00676154" w:rsidRPr="00796236">
        <w:rPr>
          <w:spacing w:val="-6"/>
          <w:sz w:val="28"/>
          <w:szCs w:val="28"/>
        </w:rPr>
        <w:t xml:space="preserve">ные доходы. </w:t>
      </w:r>
      <w:r w:rsidR="00F27E84" w:rsidRPr="00796236">
        <w:rPr>
          <w:color w:val="000000"/>
          <w:spacing w:val="-6"/>
          <w:sz w:val="28"/>
          <w:szCs w:val="28"/>
        </w:rPr>
        <w:t>Методика выработки стратегии снижения инвестиционных рисков я</w:t>
      </w:r>
      <w:r w:rsidR="00F27E84" w:rsidRPr="00796236">
        <w:rPr>
          <w:color w:val="000000"/>
          <w:spacing w:val="-6"/>
          <w:sz w:val="28"/>
          <w:szCs w:val="28"/>
        </w:rPr>
        <w:t>в</w:t>
      </w:r>
      <w:r w:rsidR="00F27E84" w:rsidRPr="00796236">
        <w:rPr>
          <w:color w:val="000000"/>
          <w:spacing w:val="-6"/>
          <w:sz w:val="28"/>
          <w:szCs w:val="28"/>
        </w:rPr>
        <w:t>ляется органической частью общей концепции управления предприя</w:t>
      </w:r>
      <w:r w:rsidR="00676154" w:rsidRPr="00796236">
        <w:rPr>
          <w:color w:val="000000"/>
          <w:spacing w:val="-6"/>
          <w:sz w:val="28"/>
          <w:szCs w:val="28"/>
        </w:rPr>
        <w:t xml:space="preserve">тием. </w:t>
      </w:r>
      <w:r w:rsidR="00F27E84" w:rsidRPr="00796236">
        <w:rPr>
          <w:spacing w:val="-6"/>
          <w:sz w:val="28"/>
          <w:szCs w:val="28"/>
        </w:rPr>
        <w:t>При этом одной из задач управления инвестици</w:t>
      </w:r>
      <w:r w:rsidR="00676154" w:rsidRPr="00796236">
        <w:rPr>
          <w:spacing w:val="-6"/>
          <w:sz w:val="28"/>
          <w:szCs w:val="28"/>
        </w:rPr>
        <w:t xml:space="preserve">онно-инновационной деятельностью </w:t>
      </w:r>
      <w:r w:rsidR="00F27E84" w:rsidRPr="00796236">
        <w:rPr>
          <w:spacing w:val="-6"/>
          <w:sz w:val="28"/>
          <w:szCs w:val="28"/>
        </w:rPr>
        <w:t>считается</w:t>
      </w:r>
      <w:r w:rsidR="00676154" w:rsidRPr="00796236">
        <w:rPr>
          <w:spacing w:val="-6"/>
          <w:sz w:val="28"/>
          <w:szCs w:val="28"/>
        </w:rPr>
        <w:t xml:space="preserve"> </w:t>
      </w:r>
      <w:r w:rsidR="00F27E84" w:rsidRPr="00796236">
        <w:rPr>
          <w:spacing w:val="-6"/>
          <w:sz w:val="28"/>
          <w:szCs w:val="28"/>
        </w:rPr>
        <w:t xml:space="preserve">обеспечение адекватного реагирования на текущие и прогнозируемые изменения внешней и внутренней среды. </w:t>
      </w:r>
      <w:proofErr w:type="gramStart"/>
      <w:r w:rsidR="00F27E84" w:rsidRPr="00796236">
        <w:rPr>
          <w:spacing w:val="-6"/>
          <w:sz w:val="28"/>
          <w:szCs w:val="28"/>
        </w:rPr>
        <w:t>Быстроту и качество реакции будут определять разр</w:t>
      </w:r>
      <w:r w:rsidR="00F27E84" w:rsidRPr="00796236">
        <w:rPr>
          <w:spacing w:val="-6"/>
          <w:sz w:val="28"/>
          <w:szCs w:val="28"/>
        </w:rPr>
        <w:t>а</w:t>
      </w:r>
      <w:r w:rsidR="00F27E84" w:rsidRPr="00796236">
        <w:rPr>
          <w:spacing w:val="-6"/>
          <w:sz w:val="28"/>
          <w:szCs w:val="28"/>
        </w:rPr>
        <w:t>ботанные на базе синергетического подхода принципиально новые методы и спос</w:t>
      </w:r>
      <w:r w:rsidR="00F27E84" w:rsidRPr="00796236">
        <w:rPr>
          <w:spacing w:val="-6"/>
          <w:sz w:val="28"/>
          <w:szCs w:val="28"/>
        </w:rPr>
        <w:t>о</w:t>
      </w:r>
      <w:r w:rsidR="00F27E84" w:rsidRPr="00796236">
        <w:rPr>
          <w:spacing w:val="-6"/>
          <w:sz w:val="28"/>
          <w:szCs w:val="28"/>
        </w:rPr>
        <w:t xml:space="preserve">бы управления, позволяющие </w:t>
      </w:r>
      <w:r w:rsidR="00676154" w:rsidRPr="00796236">
        <w:rPr>
          <w:spacing w:val="-6"/>
          <w:sz w:val="28"/>
          <w:szCs w:val="28"/>
        </w:rPr>
        <w:t>в отличие от традиционн</w:t>
      </w:r>
      <w:r w:rsidR="00FC1342" w:rsidRPr="00796236">
        <w:rPr>
          <w:spacing w:val="-6"/>
          <w:sz w:val="28"/>
          <w:szCs w:val="28"/>
        </w:rPr>
        <w:t>ых</w:t>
      </w:r>
      <w:r w:rsidR="00676154" w:rsidRPr="00796236">
        <w:rPr>
          <w:spacing w:val="-6"/>
          <w:sz w:val="28"/>
          <w:szCs w:val="28"/>
        </w:rPr>
        <w:t xml:space="preserve">, </w:t>
      </w:r>
      <w:r w:rsidR="00F27E84" w:rsidRPr="00796236">
        <w:rPr>
          <w:spacing w:val="-6"/>
          <w:sz w:val="28"/>
          <w:szCs w:val="28"/>
        </w:rPr>
        <w:t xml:space="preserve">учесть такие </w:t>
      </w:r>
      <w:r w:rsidR="003123AC" w:rsidRPr="00796236">
        <w:rPr>
          <w:spacing w:val="-6"/>
          <w:sz w:val="28"/>
          <w:szCs w:val="28"/>
        </w:rPr>
        <w:t xml:space="preserve">его </w:t>
      </w:r>
      <w:r w:rsidR="00F27E84" w:rsidRPr="00796236">
        <w:rPr>
          <w:spacing w:val="-6"/>
          <w:sz w:val="28"/>
          <w:szCs w:val="28"/>
        </w:rPr>
        <w:t>хара</w:t>
      </w:r>
      <w:r w:rsidR="00F27E84" w:rsidRPr="00796236">
        <w:rPr>
          <w:spacing w:val="-6"/>
          <w:sz w:val="28"/>
          <w:szCs w:val="28"/>
        </w:rPr>
        <w:t>к</w:t>
      </w:r>
      <w:r w:rsidR="00F27E84" w:rsidRPr="00796236">
        <w:rPr>
          <w:spacing w:val="-6"/>
          <w:sz w:val="28"/>
          <w:szCs w:val="28"/>
        </w:rPr>
        <w:t>терные черты, как неравновесность, нелинейность, неопределенность.</w:t>
      </w:r>
      <w:proofErr w:type="gramEnd"/>
      <w:r w:rsidR="00676154" w:rsidRPr="00796236">
        <w:rPr>
          <w:spacing w:val="-6"/>
          <w:sz w:val="28"/>
          <w:szCs w:val="28"/>
        </w:rPr>
        <w:t xml:space="preserve"> </w:t>
      </w:r>
      <w:r w:rsidR="003123AC" w:rsidRPr="00796236">
        <w:rPr>
          <w:spacing w:val="-6"/>
          <w:sz w:val="28"/>
          <w:szCs w:val="28"/>
        </w:rPr>
        <w:t>Кроме того, данный</w:t>
      </w:r>
      <w:r w:rsidR="00F27E84" w:rsidRPr="00796236">
        <w:rPr>
          <w:spacing w:val="-6"/>
          <w:sz w:val="28"/>
          <w:szCs w:val="28"/>
        </w:rPr>
        <w:t xml:space="preserve"> подход использует математический аппарат, </w:t>
      </w:r>
      <w:r w:rsidR="003123AC" w:rsidRPr="00796236">
        <w:rPr>
          <w:spacing w:val="-6"/>
          <w:sz w:val="28"/>
          <w:szCs w:val="28"/>
        </w:rPr>
        <w:t>который</w:t>
      </w:r>
      <w:r w:rsidR="00F27E84" w:rsidRPr="00796236">
        <w:rPr>
          <w:spacing w:val="-6"/>
          <w:sz w:val="28"/>
          <w:szCs w:val="28"/>
        </w:rPr>
        <w:t xml:space="preserve"> при решении поста</w:t>
      </w:r>
      <w:r w:rsidR="00F27E84" w:rsidRPr="00796236">
        <w:rPr>
          <w:spacing w:val="-6"/>
          <w:sz w:val="28"/>
          <w:szCs w:val="28"/>
        </w:rPr>
        <w:t>в</w:t>
      </w:r>
      <w:r w:rsidR="00F27E84" w:rsidRPr="00796236">
        <w:rPr>
          <w:spacing w:val="-6"/>
          <w:sz w:val="28"/>
          <w:szCs w:val="28"/>
        </w:rPr>
        <w:t>ленной задачи сможет отразить протекающие процессы</w:t>
      </w:r>
      <w:r w:rsidR="003123AC" w:rsidRPr="00796236">
        <w:rPr>
          <w:spacing w:val="-6"/>
          <w:sz w:val="28"/>
          <w:szCs w:val="28"/>
        </w:rPr>
        <w:t xml:space="preserve"> в формируемой системе</w:t>
      </w:r>
      <w:r w:rsidR="00F27E84" w:rsidRPr="00796236">
        <w:rPr>
          <w:spacing w:val="-6"/>
          <w:sz w:val="28"/>
          <w:szCs w:val="28"/>
        </w:rPr>
        <w:t xml:space="preserve">. </w:t>
      </w:r>
      <w:r w:rsidR="003123AC" w:rsidRPr="00796236">
        <w:rPr>
          <w:spacing w:val="-6"/>
          <w:sz w:val="28"/>
          <w:szCs w:val="28"/>
        </w:rPr>
        <w:t xml:space="preserve">В качестве такового, наиболее точно моделирующего инвестиционные процессы в условиях неопределенности и риска, </w:t>
      </w:r>
      <w:r w:rsidR="00FC1342" w:rsidRPr="00796236">
        <w:rPr>
          <w:spacing w:val="-6"/>
          <w:sz w:val="28"/>
          <w:szCs w:val="28"/>
        </w:rPr>
        <w:t xml:space="preserve">применим </w:t>
      </w:r>
      <w:r w:rsidR="00F27E84" w:rsidRPr="00796236">
        <w:rPr>
          <w:spacing w:val="-6"/>
          <w:sz w:val="28"/>
          <w:szCs w:val="28"/>
        </w:rPr>
        <w:t>метод</w:t>
      </w:r>
      <w:r w:rsidR="00FC1342" w:rsidRPr="00796236">
        <w:rPr>
          <w:spacing w:val="-6"/>
          <w:sz w:val="28"/>
          <w:szCs w:val="28"/>
        </w:rPr>
        <w:t>ы</w:t>
      </w:r>
      <w:r w:rsidR="00F27E84" w:rsidRPr="00796236">
        <w:rPr>
          <w:spacing w:val="-6"/>
          <w:sz w:val="28"/>
          <w:szCs w:val="28"/>
        </w:rPr>
        <w:t xml:space="preserve"> теории нечетких множеств</w:t>
      </w:r>
      <w:r w:rsidR="003123AC" w:rsidRPr="00796236">
        <w:rPr>
          <w:spacing w:val="-6"/>
          <w:sz w:val="28"/>
          <w:szCs w:val="28"/>
        </w:rPr>
        <w:t>.</w:t>
      </w:r>
    </w:p>
    <w:p w:rsidR="00F27E84" w:rsidRPr="00796236" w:rsidRDefault="00F27E84" w:rsidP="00E21378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 xml:space="preserve">Диссертационное исследование направлено на решение </w:t>
      </w:r>
      <w:r w:rsidR="00FC1342" w:rsidRPr="00796236">
        <w:rPr>
          <w:spacing w:val="-6"/>
          <w:sz w:val="28"/>
          <w:szCs w:val="28"/>
        </w:rPr>
        <w:t xml:space="preserve">проблем получения прогнозной оценки эффективности инвестиционно-инновационной деятельности предприятия в условиях риска, </w:t>
      </w:r>
      <w:r w:rsidRPr="00796236">
        <w:rPr>
          <w:spacing w:val="-6"/>
          <w:sz w:val="28"/>
          <w:szCs w:val="28"/>
        </w:rPr>
        <w:t>что и обуславливает его актуальность.</w:t>
      </w:r>
    </w:p>
    <w:p w:rsidR="00F27E84" w:rsidRPr="00796236" w:rsidRDefault="00F27E84" w:rsidP="00E21378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b/>
          <w:bCs/>
          <w:spacing w:val="-6"/>
          <w:sz w:val="28"/>
          <w:szCs w:val="28"/>
        </w:rPr>
        <w:t>Степень разработанности проблемы.</w:t>
      </w:r>
      <w:r w:rsidRPr="00796236">
        <w:rPr>
          <w:spacing w:val="-6"/>
          <w:sz w:val="28"/>
          <w:szCs w:val="28"/>
        </w:rPr>
        <w:t xml:space="preserve"> Проблемы, связанные с эффективным управлением инновационной деятельностью, рассматривались многими зарубежн</w:t>
      </w:r>
      <w:r w:rsidRPr="00796236">
        <w:rPr>
          <w:spacing w:val="-6"/>
          <w:sz w:val="28"/>
          <w:szCs w:val="28"/>
        </w:rPr>
        <w:t>ы</w:t>
      </w:r>
      <w:r w:rsidRPr="00796236">
        <w:rPr>
          <w:spacing w:val="-6"/>
          <w:sz w:val="28"/>
          <w:szCs w:val="28"/>
        </w:rPr>
        <w:t xml:space="preserve">ми и отечественными учеными. Значительный вклад в теорию инноваций внесли Л. Абалкин, С. Глазьев, Н. Кондратьев, Р. </w:t>
      </w:r>
      <w:proofErr w:type="spellStart"/>
      <w:r w:rsidRPr="00796236">
        <w:rPr>
          <w:spacing w:val="-6"/>
          <w:sz w:val="28"/>
          <w:szCs w:val="28"/>
        </w:rPr>
        <w:t>Фатхутдинов</w:t>
      </w:r>
      <w:proofErr w:type="spellEnd"/>
      <w:r w:rsidRPr="00796236">
        <w:rPr>
          <w:spacing w:val="-6"/>
          <w:sz w:val="28"/>
          <w:szCs w:val="28"/>
        </w:rPr>
        <w:t xml:space="preserve">, Й. </w:t>
      </w:r>
      <w:proofErr w:type="spellStart"/>
      <w:r w:rsidRPr="00796236">
        <w:rPr>
          <w:spacing w:val="-6"/>
          <w:sz w:val="28"/>
          <w:szCs w:val="28"/>
        </w:rPr>
        <w:t>Шумпетер</w:t>
      </w:r>
      <w:proofErr w:type="spellEnd"/>
      <w:r w:rsidRPr="00796236">
        <w:rPr>
          <w:spacing w:val="-6"/>
          <w:sz w:val="28"/>
          <w:szCs w:val="28"/>
        </w:rPr>
        <w:t>, Г. Ясин и др</w:t>
      </w:r>
      <w:r w:rsidRPr="00796236">
        <w:rPr>
          <w:spacing w:val="-6"/>
          <w:sz w:val="28"/>
          <w:szCs w:val="28"/>
        </w:rPr>
        <w:t>у</w:t>
      </w:r>
      <w:r w:rsidRPr="00796236">
        <w:rPr>
          <w:spacing w:val="-6"/>
          <w:sz w:val="28"/>
          <w:szCs w:val="28"/>
        </w:rPr>
        <w:t>гие.</w:t>
      </w:r>
    </w:p>
    <w:p w:rsidR="00F27E84" w:rsidRPr="00796236" w:rsidRDefault="00F27E84" w:rsidP="00E21378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 xml:space="preserve">Различные аспекты оценки инновационного потенциала предприятий изучали такие экономисты как: И. Балабанов, </w:t>
      </w:r>
      <w:r w:rsidRPr="00796236">
        <w:rPr>
          <w:color w:val="000000"/>
          <w:spacing w:val="-6"/>
          <w:sz w:val="28"/>
          <w:szCs w:val="28"/>
        </w:rPr>
        <w:t xml:space="preserve">А. </w:t>
      </w:r>
      <w:proofErr w:type="spellStart"/>
      <w:r w:rsidRPr="00796236">
        <w:rPr>
          <w:color w:val="000000"/>
          <w:spacing w:val="-6"/>
          <w:sz w:val="28"/>
          <w:szCs w:val="28"/>
        </w:rPr>
        <w:t>Аганбегян</w:t>
      </w:r>
      <w:proofErr w:type="gramStart"/>
      <w:r w:rsidRPr="00796236">
        <w:rPr>
          <w:color w:val="000000"/>
          <w:spacing w:val="-6"/>
          <w:sz w:val="28"/>
          <w:szCs w:val="28"/>
        </w:rPr>
        <w:t>,</w:t>
      </w:r>
      <w:r w:rsidRPr="00796236">
        <w:rPr>
          <w:spacing w:val="-6"/>
          <w:sz w:val="28"/>
          <w:szCs w:val="28"/>
        </w:rPr>
        <w:t>А</w:t>
      </w:r>
      <w:proofErr w:type="spellEnd"/>
      <w:proofErr w:type="gramEnd"/>
      <w:r w:rsidRPr="00796236">
        <w:rPr>
          <w:spacing w:val="-6"/>
          <w:sz w:val="28"/>
          <w:szCs w:val="28"/>
        </w:rPr>
        <w:t xml:space="preserve">. Егоров, Г. </w:t>
      </w:r>
      <w:proofErr w:type="spellStart"/>
      <w:r w:rsidRPr="00796236">
        <w:rPr>
          <w:spacing w:val="-6"/>
          <w:sz w:val="28"/>
          <w:szCs w:val="28"/>
        </w:rPr>
        <w:t>Клейнер</w:t>
      </w:r>
      <w:proofErr w:type="spellEnd"/>
      <w:r w:rsidRPr="00796236">
        <w:rPr>
          <w:spacing w:val="-6"/>
          <w:sz w:val="28"/>
          <w:szCs w:val="28"/>
        </w:rPr>
        <w:t xml:space="preserve">, Н. </w:t>
      </w:r>
      <w:proofErr w:type="spellStart"/>
      <w:r w:rsidRPr="00796236">
        <w:rPr>
          <w:spacing w:val="-6"/>
          <w:sz w:val="28"/>
          <w:szCs w:val="28"/>
        </w:rPr>
        <w:t>Лыгина</w:t>
      </w:r>
      <w:proofErr w:type="spellEnd"/>
      <w:r w:rsidRPr="00796236">
        <w:rPr>
          <w:spacing w:val="-6"/>
          <w:sz w:val="28"/>
          <w:szCs w:val="28"/>
        </w:rPr>
        <w:t xml:space="preserve"> и другие.</w:t>
      </w:r>
    </w:p>
    <w:p w:rsidR="00F27E84" w:rsidRPr="00796236" w:rsidRDefault="00F27E84" w:rsidP="00E21378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Теоретическим, методологическим и практическим аспектам управления и</w:t>
      </w:r>
      <w:r w:rsidRPr="00796236">
        <w:rPr>
          <w:spacing w:val="-6"/>
          <w:sz w:val="28"/>
          <w:szCs w:val="28"/>
        </w:rPr>
        <w:t>н</w:t>
      </w:r>
      <w:r w:rsidRPr="00796236">
        <w:rPr>
          <w:spacing w:val="-6"/>
          <w:sz w:val="28"/>
          <w:szCs w:val="28"/>
        </w:rPr>
        <w:t xml:space="preserve">вестиционной деятельностью посвящены </w:t>
      </w:r>
      <w:proofErr w:type="spellStart"/>
      <w:r w:rsidRPr="00796236">
        <w:rPr>
          <w:spacing w:val="-6"/>
          <w:sz w:val="28"/>
          <w:szCs w:val="28"/>
        </w:rPr>
        <w:t>работы</w:t>
      </w:r>
      <w:r w:rsidRPr="00796236">
        <w:rPr>
          <w:color w:val="000000"/>
          <w:spacing w:val="-6"/>
          <w:sz w:val="28"/>
          <w:szCs w:val="28"/>
        </w:rPr>
        <w:t>Д</w:t>
      </w:r>
      <w:proofErr w:type="spellEnd"/>
      <w:r w:rsidRPr="00796236">
        <w:rPr>
          <w:color w:val="000000"/>
          <w:spacing w:val="-6"/>
          <w:sz w:val="28"/>
          <w:szCs w:val="28"/>
        </w:rPr>
        <w:t xml:space="preserve">. </w:t>
      </w:r>
      <w:proofErr w:type="spellStart"/>
      <w:r w:rsidRPr="00796236">
        <w:rPr>
          <w:color w:val="000000"/>
          <w:spacing w:val="-6"/>
          <w:sz w:val="28"/>
          <w:szCs w:val="28"/>
        </w:rPr>
        <w:t>Ендовицкого</w:t>
      </w:r>
      <w:proofErr w:type="spellEnd"/>
      <w:r w:rsidRPr="00796236">
        <w:rPr>
          <w:color w:val="000000"/>
          <w:spacing w:val="-6"/>
          <w:sz w:val="28"/>
          <w:szCs w:val="28"/>
        </w:rPr>
        <w:t>,</w:t>
      </w:r>
      <w:r w:rsidRPr="00796236">
        <w:rPr>
          <w:spacing w:val="-6"/>
          <w:sz w:val="28"/>
          <w:szCs w:val="28"/>
        </w:rPr>
        <w:t xml:space="preserve"> Игошина, Л. </w:t>
      </w:r>
      <w:proofErr w:type="spellStart"/>
      <w:r w:rsidRPr="00796236">
        <w:rPr>
          <w:spacing w:val="-6"/>
          <w:sz w:val="28"/>
          <w:szCs w:val="28"/>
        </w:rPr>
        <w:t>Крувшиц</w:t>
      </w:r>
      <w:proofErr w:type="spellEnd"/>
      <w:r w:rsidRPr="00796236">
        <w:rPr>
          <w:spacing w:val="-6"/>
          <w:sz w:val="28"/>
          <w:szCs w:val="28"/>
        </w:rPr>
        <w:t xml:space="preserve">, Дж. </w:t>
      </w:r>
      <w:proofErr w:type="spellStart"/>
      <w:r w:rsidRPr="00796236">
        <w:rPr>
          <w:spacing w:val="-6"/>
          <w:sz w:val="28"/>
          <w:szCs w:val="28"/>
        </w:rPr>
        <w:t>Кейнса</w:t>
      </w:r>
      <w:proofErr w:type="spellEnd"/>
      <w:r w:rsidRPr="00796236">
        <w:rPr>
          <w:spacing w:val="-6"/>
          <w:sz w:val="28"/>
          <w:szCs w:val="28"/>
        </w:rPr>
        <w:t xml:space="preserve">, И. </w:t>
      </w:r>
      <w:proofErr w:type="spellStart"/>
      <w:r w:rsidRPr="00796236">
        <w:rPr>
          <w:spacing w:val="-6"/>
          <w:sz w:val="28"/>
          <w:szCs w:val="28"/>
        </w:rPr>
        <w:t>Липсица</w:t>
      </w:r>
      <w:proofErr w:type="spellEnd"/>
      <w:r w:rsidRPr="00796236">
        <w:rPr>
          <w:spacing w:val="-6"/>
          <w:sz w:val="28"/>
          <w:szCs w:val="28"/>
        </w:rPr>
        <w:t xml:space="preserve">, Д. Львова, А. </w:t>
      </w:r>
      <w:proofErr w:type="spellStart"/>
      <w:r w:rsidRPr="00796236">
        <w:rPr>
          <w:spacing w:val="-6"/>
          <w:sz w:val="28"/>
          <w:szCs w:val="28"/>
        </w:rPr>
        <w:t>Шеремета</w:t>
      </w:r>
      <w:proofErr w:type="spellEnd"/>
      <w:r w:rsidRPr="00796236">
        <w:rPr>
          <w:spacing w:val="-6"/>
          <w:sz w:val="28"/>
          <w:szCs w:val="28"/>
        </w:rPr>
        <w:t>.</w:t>
      </w:r>
    </w:p>
    <w:p w:rsidR="00F27E84" w:rsidRPr="00796236" w:rsidRDefault="00F27E84" w:rsidP="00E21378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 xml:space="preserve">Проблемам управления риском, а также развитию прикладных концепций риска инвестиционной и инновационной деятельности посвящены исследования К. </w:t>
      </w:r>
      <w:proofErr w:type="spellStart"/>
      <w:r w:rsidRPr="00796236">
        <w:rPr>
          <w:spacing w:val="-6"/>
          <w:sz w:val="28"/>
          <w:szCs w:val="28"/>
        </w:rPr>
        <w:t>Балдина</w:t>
      </w:r>
      <w:proofErr w:type="spellEnd"/>
      <w:r w:rsidRPr="00796236">
        <w:rPr>
          <w:spacing w:val="-6"/>
          <w:sz w:val="28"/>
          <w:szCs w:val="28"/>
        </w:rPr>
        <w:t>,  Ю</w:t>
      </w:r>
      <w:r w:rsidR="00641493" w:rsidRPr="00796236">
        <w:rPr>
          <w:spacing w:val="-6"/>
          <w:sz w:val="28"/>
          <w:szCs w:val="28"/>
        </w:rPr>
        <w:t xml:space="preserve">. </w:t>
      </w:r>
      <w:proofErr w:type="spellStart"/>
      <w:r w:rsidRPr="00796236">
        <w:rPr>
          <w:spacing w:val="-6"/>
          <w:sz w:val="28"/>
          <w:szCs w:val="28"/>
        </w:rPr>
        <w:t>Вертаковой</w:t>
      </w:r>
      <w:proofErr w:type="spellEnd"/>
      <w:r w:rsidRPr="00796236">
        <w:rPr>
          <w:spacing w:val="-6"/>
          <w:sz w:val="28"/>
          <w:szCs w:val="28"/>
        </w:rPr>
        <w:t xml:space="preserve">, М. Грачевой, В. Кузнецова, Ф </w:t>
      </w:r>
      <w:proofErr w:type="spellStart"/>
      <w:r w:rsidRPr="00796236">
        <w:rPr>
          <w:spacing w:val="-6"/>
          <w:sz w:val="28"/>
          <w:szCs w:val="28"/>
        </w:rPr>
        <w:t>Найта</w:t>
      </w:r>
      <w:proofErr w:type="spellEnd"/>
      <w:r w:rsidRPr="00796236">
        <w:rPr>
          <w:spacing w:val="-6"/>
          <w:sz w:val="28"/>
          <w:szCs w:val="28"/>
        </w:rPr>
        <w:t xml:space="preserve">, В. Плотникова, Г. Черновой, С. </w:t>
      </w:r>
      <w:proofErr w:type="spellStart"/>
      <w:r w:rsidRPr="00796236">
        <w:rPr>
          <w:spacing w:val="-6"/>
          <w:sz w:val="28"/>
          <w:szCs w:val="28"/>
        </w:rPr>
        <w:t>Шманёва</w:t>
      </w:r>
      <w:proofErr w:type="spellEnd"/>
      <w:r w:rsidRPr="00796236">
        <w:rPr>
          <w:spacing w:val="-6"/>
          <w:sz w:val="28"/>
          <w:szCs w:val="28"/>
        </w:rPr>
        <w:t xml:space="preserve"> и т.д.</w:t>
      </w:r>
    </w:p>
    <w:p w:rsidR="00F27E84" w:rsidRPr="00796236" w:rsidRDefault="00F27E84" w:rsidP="00E21378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lastRenderedPageBreak/>
        <w:t xml:space="preserve">Разработка методологических основ диссипативных структур и синергетики принадлежит таким выдающимся ученым как И. Пригожин, И. </w:t>
      </w:r>
      <w:proofErr w:type="spellStart"/>
      <w:r w:rsidRPr="00796236">
        <w:rPr>
          <w:spacing w:val="-6"/>
          <w:sz w:val="28"/>
          <w:szCs w:val="28"/>
        </w:rPr>
        <w:t>Стенгерс</w:t>
      </w:r>
      <w:proofErr w:type="spellEnd"/>
      <w:r w:rsidRPr="00796236">
        <w:rPr>
          <w:spacing w:val="-6"/>
          <w:sz w:val="28"/>
          <w:szCs w:val="28"/>
        </w:rPr>
        <w:t xml:space="preserve">, Г. </w:t>
      </w:r>
      <w:proofErr w:type="spellStart"/>
      <w:r w:rsidRPr="00796236">
        <w:rPr>
          <w:spacing w:val="-6"/>
          <w:sz w:val="28"/>
          <w:szCs w:val="28"/>
        </w:rPr>
        <w:t>Хакен</w:t>
      </w:r>
      <w:proofErr w:type="spellEnd"/>
      <w:r w:rsidRPr="00796236">
        <w:rPr>
          <w:spacing w:val="-6"/>
          <w:sz w:val="28"/>
          <w:szCs w:val="28"/>
        </w:rPr>
        <w:t>.</w:t>
      </w:r>
    </w:p>
    <w:p w:rsidR="00F27E84" w:rsidRPr="00796236" w:rsidRDefault="00F27E84" w:rsidP="00E21378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 xml:space="preserve">Изучением практического использования основ синергетики и диссипативных структур занимались И. </w:t>
      </w:r>
      <w:proofErr w:type="spellStart"/>
      <w:r w:rsidRPr="00796236">
        <w:rPr>
          <w:spacing w:val="-6"/>
          <w:sz w:val="28"/>
          <w:szCs w:val="28"/>
        </w:rPr>
        <w:t>Ансофф</w:t>
      </w:r>
      <w:proofErr w:type="spellEnd"/>
      <w:r w:rsidRPr="00796236">
        <w:rPr>
          <w:spacing w:val="-6"/>
          <w:sz w:val="28"/>
          <w:szCs w:val="28"/>
        </w:rPr>
        <w:t xml:space="preserve">, В. Василькова, В. Евстигнеев, В. </w:t>
      </w:r>
      <w:proofErr w:type="spellStart"/>
      <w:r w:rsidRPr="00796236">
        <w:rPr>
          <w:spacing w:val="-6"/>
          <w:sz w:val="28"/>
          <w:szCs w:val="28"/>
        </w:rPr>
        <w:t>Занг</w:t>
      </w:r>
      <w:proofErr w:type="spellEnd"/>
      <w:r w:rsidRPr="00796236">
        <w:rPr>
          <w:spacing w:val="-6"/>
          <w:sz w:val="28"/>
          <w:szCs w:val="28"/>
        </w:rPr>
        <w:t xml:space="preserve">, С. </w:t>
      </w:r>
      <w:proofErr w:type="spellStart"/>
      <w:r w:rsidRPr="00796236">
        <w:rPr>
          <w:spacing w:val="-6"/>
          <w:sz w:val="28"/>
          <w:szCs w:val="28"/>
        </w:rPr>
        <w:t>Курд</w:t>
      </w:r>
      <w:r w:rsidRPr="00796236">
        <w:rPr>
          <w:spacing w:val="-6"/>
          <w:sz w:val="28"/>
          <w:szCs w:val="28"/>
        </w:rPr>
        <w:t>ю</w:t>
      </w:r>
      <w:r w:rsidRPr="00796236">
        <w:rPr>
          <w:spacing w:val="-6"/>
          <w:sz w:val="28"/>
          <w:szCs w:val="28"/>
        </w:rPr>
        <w:t>мов</w:t>
      </w:r>
      <w:proofErr w:type="spellEnd"/>
      <w:r w:rsidRPr="00796236">
        <w:rPr>
          <w:spacing w:val="-6"/>
          <w:sz w:val="28"/>
          <w:szCs w:val="28"/>
        </w:rPr>
        <w:t xml:space="preserve">, Е. Князева, Б. Кузнецов, Г. </w:t>
      </w:r>
      <w:proofErr w:type="spellStart"/>
      <w:r w:rsidRPr="00796236">
        <w:rPr>
          <w:spacing w:val="-6"/>
          <w:sz w:val="28"/>
          <w:szCs w:val="28"/>
        </w:rPr>
        <w:t>Малинецкий</w:t>
      </w:r>
      <w:proofErr w:type="spellEnd"/>
      <w:r w:rsidRPr="00796236">
        <w:rPr>
          <w:spacing w:val="-6"/>
          <w:sz w:val="28"/>
          <w:szCs w:val="28"/>
        </w:rPr>
        <w:t xml:space="preserve"> и другие.</w:t>
      </w:r>
    </w:p>
    <w:p w:rsidR="00F27E84" w:rsidRPr="00796236" w:rsidRDefault="00F27E84" w:rsidP="00E21378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Большой вклад в решение проблемы принятия решений в условиях неопред</w:t>
      </w:r>
      <w:r w:rsidRPr="00796236">
        <w:rPr>
          <w:spacing w:val="-6"/>
          <w:sz w:val="28"/>
          <w:szCs w:val="28"/>
        </w:rPr>
        <w:t>е</w:t>
      </w:r>
      <w:r w:rsidRPr="00796236">
        <w:rPr>
          <w:spacing w:val="-6"/>
          <w:sz w:val="28"/>
          <w:szCs w:val="28"/>
        </w:rPr>
        <w:t>ленности с применением теории нечетких множеств внесли такие исследователи, как Л. Заде, О. Моргенштерн, А. Недосекин, Дж. фон Нейман, С.</w:t>
      </w:r>
      <w:r w:rsidR="008E092D" w:rsidRPr="00796236">
        <w:rPr>
          <w:spacing w:val="-6"/>
          <w:sz w:val="28"/>
          <w:szCs w:val="28"/>
        </w:rPr>
        <w:t xml:space="preserve"> </w:t>
      </w:r>
      <w:r w:rsidRPr="00796236">
        <w:rPr>
          <w:spacing w:val="-6"/>
          <w:sz w:val="28"/>
          <w:szCs w:val="28"/>
        </w:rPr>
        <w:t>Орловский, Д. Посп</w:t>
      </w:r>
      <w:r w:rsidRPr="00796236">
        <w:rPr>
          <w:spacing w:val="-6"/>
          <w:sz w:val="28"/>
          <w:szCs w:val="28"/>
        </w:rPr>
        <w:t>е</w:t>
      </w:r>
      <w:r w:rsidRPr="00796236">
        <w:rPr>
          <w:spacing w:val="-6"/>
          <w:sz w:val="28"/>
          <w:szCs w:val="28"/>
        </w:rPr>
        <w:t>лов.</w:t>
      </w:r>
    </w:p>
    <w:p w:rsidR="00F27E84" w:rsidRPr="00796236" w:rsidRDefault="00F27E84" w:rsidP="00E21378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Однако, несмотря на большой объем работ, посвященных указанной пробл</w:t>
      </w:r>
      <w:r w:rsidRPr="00796236">
        <w:rPr>
          <w:spacing w:val="-6"/>
          <w:sz w:val="28"/>
          <w:szCs w:val="28"/>
        </w:rPr>
        <w:t>е</w:t>
      </w:r>
      <w:r w:rsidRPr="00796236">
        <w:rPr>
          <w:spacing w:val="-6"/>
          <w:sz w:val="28"/>
          <w:szCs w:val="28"/>
        </w:rPr>
        <w:t>матике, теоретических и методических положений по изучению проблем оценки рисков инвестиционной деятельности на базе синергетического подхода недостато</w:t>
      </w:r>
      <w:r w:rsidRPr="00796236">
        <w:rPr>
          <w:spacing w:val="-6"/>
          <w:sz w:val="28"/>
          <w:szCs w:val="28"/>
        </w:rPr>
        <w:t>ч</w:t>
      </w:r>
      <w:r w:rsidRPr="00796236">
        <w:rPr>
          <w:spacing w:val="-6"/>
          <w:sz w:val="28"/>
          <w:szCs w:val="28"/>
        </w:rPr>
        <w:t xml:space="preserve">но и оставляет большое поле для дальнейших исследований, что и определило цели, задачи  и объект диссертационного исследования. </w:t>
      </w:r>
    </w:p>
    <w:p w:rsidR="00F27E84" w:rsidRPr="00796236" w:rsidRDefault="00F27E84" w:rsidP="00E21378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b/>
          <w:bCs/>
          <w:spacing w:val="-6"/>
          <w:sz w:val="28"/>
          <w:szCs w:val="28"/>
        </w:rPr>
        <w:t>Цель и задачи исследования.</w:t>
      </w:r>
      <w:r w:rsidRPr="00796236">
        <w:rPr>
          <w:spacing w:val="-6"/>
          <w:sz w:val="28"/>
          <w:szCs w:val="28"/>
        </w:rPr>
        <w:t xml:space="preserve"> Целью диссертационной работы является ра</w:t>
      </w:r>
      <w:r w:rsidRPr="00796236">
        <w:rPr>
          <w:spacing w:val="-6"/>
          <w:sz w:val="28"/>
          <w:szCs w:val="28"/>
        </w:rPr>
        <w:t>з</w:t>
      </w:r>
      <w:r w:rsidRPr="00796236">
        <w:rPr>
          <w:spacing w:val="-6"/>
          <w:sz w:val="28"/>
          <w:szCs w:val="28"/>
        </w:rPr>
        <w:t>витие теоретико-методических положений и разработка практических рекомендаций по формированию системы управления инвестиционно</w:t>
      </w:r>
      <w:r w:rsidR="0001084A" w:rsidRPr="0001084A">
        <w:rPr>
          <w:spacing w:val="-6"/>
          <w:sz w:val="28"/>
          <w:szCs w:val="28"/>
        </w:rPr>
        <w:t>-</w:t>
      </w:r>
      <w:r w:rsidR="0001084A">
        <w:rPr>
          <w:spacing w:val="-6"/>
          <w:sz w:val="28"/>
          <w:szCs w:val="28"/>
        </w:rPr>
        <w:t>инновационной</w:t>
      </w:r>
      <w:r w:rsidRPr="00796236">
        <w:rPr>
          <w:spacing w:val="-6"/>
          <w:sz w:val="28"/>
          <w:szCs w:val="28"/>
        </w:rPr>
        <w:t xml:space="preserve"> деятельн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>ст</w:t>
      </w:r>
      <w:r w:rsidR="00F722C0">
        <w:rPr>
          <w:spacing w:val="-6"/>
          <w:sz w:val="28"/>
          <w:szCs w:val="28"/>
        </w:rPr>
        <w:t>ью</w:t>
      </w:r>
      <w:r w:rsidRPr="00796236">
        <w:rPr>
          <w:spacing w:val="-6"/>
          <w:sz w:val="28"/>
          <w:szCs w:val="28"/>
        </w:rPr>
        <w:t xml:space="preserve"> предприятий на основе синергетического подхода </w:t>
      </w:r>
      <w:r w:rsidR="0001084A">
        <w:rPr>
          <w:spacing w:val="-6"/>
          <w:sz w:val="28"/>
          <w:szCs w:val="28"/>
        </w:rPr>
        <w:t>в условиях</w:t>
      </w:r>
      <w:r w:rsidR="00F722C0">
        <w:rPr>
          <w:spacing w:val="-6"/>
          <w:sz w:val="28"/>
          <w:szCs w:val="28"/>
        </w:rPr>
        <w:t xml:space="preserve"> риска</w:t>
      </w:r>
      <w:r w:rsidRPr="00796236">
        <w:rPr>
          <w:spacing w:val="-6"/>
          <w:sz w:val="28"/>
          <w:szCs w:val="28"/>
        </w:rPr>
        <w:t xml:space="preserve"> </w:t>
      </w:r>
      <w:r w:rsidR="006D359F" w:rsidRPr="006D359F">
        <w:rPr>
          <w:spacing w:val="-6"/>
          <w:sz w:val="28"/>
          <w:szCs w:val="28"/>
        </w:rPr>
        <w:t xml:space="preserve"> </w:t>
      </w:r>
      <w:r w:rsidR="006D359F">
        <w:rPr>
          <w:spacing w:val="-6"/>
          <w:sz w:val="28"/>
          <w:szCs w:val="28"/>
        </w:rPr>
        <w:t>и неопр</w:t>
      </w:r>
      <w:r w:rsidR="006D359F">
        <w:rPr>
          <w:spacing w:val="-6"/>
          <w:sz w:val="28"/>
          <w:szCs w:val="28"/>
        </w:rPr>
        <w:t>е</w:t>
      </w:r>
      <w:r w:rsidR="006D359F">
        <w:rPr>
          <w:spacing w:val="-6"/>
          <w:sz w:val="28"/>
          <w:szCs w:val="28"/>
        </w:rPr>
        <w:t xml:space="preserve">деленности </w:t>
      </w:r>
      <w:r w:rsidRPr="00796236">
        <w:rPr>
          <w:spacing w:val="-6"/>
          <w:sz w:val="28"/>
          <w:szCs w:val="28"/>
        </w:rPr>
        <w:t xml:space="preserve">с использованием нечетких множеств. </w:t>
      </w:r>
    </w:p>
    <w:p w:rsidR="00F27E84" w:rsidRPr="00796236" w:rsidRDefault="00F27E84" w:rsidP="00E21378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Достижение поставленной цели потребовало определения и решения следу</w:t>
      </w:r>
      <w:r w:rsidRPr="00796236">
        <w:rPr>
          <w:spacing w:val="-6"/>
          <w:sz w:val="28"/>
          <w:szCs w:val="28"/>
        </w:rPr>
        <w:t>ю</w:t>
      </w:r>
      <w:r w:rsidRPr="00796236">
        <w:rPr>
          <w:spacing w:val="-6"/>
          <w:sz w:val="28"/>
          <w:szCs w:val="28"/>
        </w:rPr>
        <w:t xml:space="preserve">щих задач: </w:t>
      </w:r>
    </w:p>
    <w:p w:rsidR="00F27E84" w:rsidRPr="00796236" w:rsidRDefault="00F27E84" w:rsidP="00E21378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 xml:space="preserve">- </w:t>
      </w:r>
      <w:r w:rsidR="00FC1342" w:rsidRPr="00796236">
        <w:rPr>
          <w:spacing w:val="-6"/>
          <w:sz w:val="28"/>
          <w:szCs w:val="28"/>
        </w:rPr>
        <w:t>изучить</w:t>
      </w:r>
      <w:r w:rsidRPr="00796236">
        <w:rPr>
          <w:spacing w:val="-6"/>
          <w:sz w:val="28"/>
          <w:szCs w:val="28"/>
        </w:rPr>
        <w:t xml:space="preserve"> процесс управления инновационно-инвестиционной деятельностью предприятия с позиций синергетического подхода, выявить основные проблемы </w:t>
      </w:r>
      <w:r w:rsidR="00FC1342" w:rsidRPr="00796236">
        <w:rPr>
          <w:spacing w:val="-6"/>
          <w:sz w:val="28"/>
          <w:szCs w:val="28"/>
        </w:rPr>
        <w:t>оценки её эффективности и</w:t>
      </w:r>
      <w:r w:rsidRPr="00796236">
        <w:rPr>
          <w:spacing w:val="-6"/>
          <w:sz w:val="28"/>
          <w:szCs w:val="28"/>
        </w:rPr>
        <w:t xml:space="preserve"> перспективы</w:t>
      </w:r>
      <w:r w:rsidR="00FC1342" w:rsidRPr="00796236">
        <w:rPr>
          <w:spacing w:val="-6"/>
          <w:sz w:val="28"/>
          <w:szCs w:val="28"/>
        </w:rPr>
        <w:t xml:space="preserve"> их решения с помощью данного подхода;</w:t>
      </w:r>
    </w:p>
    <w:p w:rsidR="00F27E84" w:rsidRPr="00796236" w:rsidRDefault="00F27E84" w:rsidP="00E21378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 xml:space="preserve">- предложить </w:t>
      </w:r>
      <w:r w:rsidR="00FC1342" w:rsidRPr="00796236">
        <w:rPr>
          <w:spacing w:val="-6"/>
          <w:sz w:val="28"/>
          <w:szCs w:val="28"/>
        </w:rPr>
        <w:t xml:space="preserve">алгоритмы </w:t>
      </w:r>
      <w:r w:rsidRPr="00796236">
        <w:rPr>
          <w:spacing w:val="-6"/>
          <w:sz w:val="28"/>
          <w:szCs w:val="28"/>
        </w:rPr>
        <w:t xml:space="preserve">функционального и структурного анализа процесса управления инвестициями на предприятии; </w:t>
      </w:r>
    </w:p>
    <w:p w:rsidR="008A4A73" w:rsidRPr="00796236" w:rsidRDefault="00F27E84" w:rsidP="00E21378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 xml:space="preserve">- </w:t>
      </w:r>
      <w:r w:rsidR="008A4A73" w:rsidRPr="00796236">
        <w:rPr>
          <w:spacing w:val="-6"/>
          <w:sz w:val="28"/>
          <w:szCs w:val="28"/>
        </w:rPr>
        <w:t xml:space="preserve">продемонстрировать возможности применения методов теории </w:t>
      </w:r>
      <w:r w:rsidRPr="00796236">
        <w:rPr>
          <w:spacing w:val="-6"/>
          <w:sz w:val="28"/>
          <w:szCs w:val="28"/>
        </w:rPr>
        <w:t>нечетких множе</w:t>
      </w:r>
      <w:proofErr w:type="gramStart"/>
      <w:r w:rsidRPr="00796236">
        <w:rPr>
          <w:spacing w:val="-6"/>
          <w:sz w:val="28"/>
          <w:szCs w:val="28"/>
        </w:rPr>
        <w:t>ств дл</w:t>
      </w:r>
      <w:proofErr w:type="gramEnd"/>
      <w:r w:rsidRPr="00796236">
        <w:rPr>
          <w:spacing w:val="-6"/>
          <w:sz w:val="28"/>
          <w:szCs w:val="28"/>
        </w:rPr>
        <w:t xml:space="preserve">я </w:t>
      </w:r>
      <w:r w:rsidR="008A4A73" w:rsidRPr="00796236">
        <w:rPr>
          <w:spacing w:val="-6"/>
          <w:sz w:val="28"/>
          <w:szCs w:val="28"/>
        </w:rPr>
        <w:t xml:space="preserve">определения прогнозной </w:t>
      </w:r>
      <w:r w:rsidRPr="00796236">
        <w:rPr>
          <w:spacing w:val="-6"/>
          <w:sz w:val="28"/>
          <w:szCs w:val="28"/>
        </w:rPr>
        <w:t>оценки эффективности инвестиционно</w:t>
      </w:r>
      <w:r w:rsidR="008A4A73" w:rsidRPr="00796236">
        <w:rPr>
          <w:spacing w:val="-6"/>
          <w:sz w:val="28"/>
          <w:szCs w:val="28"/>
        </w:rPr>
        <w:t xml:space="preserve">-инновационной </w:t>
      </w:r>
      <w:r w:rsidRPr="00796236">
        <w:rPr>
          <w:spacing w:val="-6"/>
          <w:sz w:val="28"/>
          <w:szCs w:val="28"/>
        </w:rPr>
        <w:t>деятельности</w:t>
      </w:r>
      <w:r w:rsidR="008A4A73" w:rsidRPr="00796236">
        <w:rPr>
          <w:spacing w:val="-6"/>
          <w:sz w:val="28"/>
          <w:szCs w:val="28"/>
        </w:rPr>
        <w:t>;</w:t>
      </w:r>
    </w:p>
    <w:p w:rsidR="00F27E84" w:rsidRPr="00796236" w:rsidRDefault="00F27E84" w:rsidP="00E21378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 xml:space="preserve">- сформулировать </w:t>
      </w:r>
      <w:proofErr w:type="gramStart"/>
      <w:r w:rsidRPr="00796236">
        <w:rPr>
          <w:spacing w:val="-6"/>
          <w:sz w:val="28"/>
          <w:szCs w:val="28"/>
        </w:rPr>
        <w:t>методический подход</w:t>
      </w:r>
      <w:proofErr w:type="gramEnd"/>
      <w:r w:rsidRPr="00796236">
        <w:rPr>
          <w:spacing w:val="-6"/>
          <w:sz w:val="28"/>
          <w:szCs w:val="28"/>
        </w:rPr>
        <w:t xml:space="preserve"> к разработке информационной сист</w:t>
      </w:r>
      <w:r w:rsidRPr="00796236">
        <w:rPr>
          <w:spacing w:val="-6"/>
          <w:sz w:val="28"/>
          <w:szCs w:val="28"/>
        </w:rPr>
        <w:t>е</w:t>
      </w:r>
      <w:r w:rsidRPr="00796236">
        <w:rPr>
          <w:spacing w:val="-6"/>
          <w:sz w:val="28"/>
          <w:szCs w:val="28"/>
        </w:rPr>
        <w:t>мы управления инвестиционной деятельностью инновационно-ориентированного предприятия;</w:t>
      </w:r>
    </w:p>
    <w:p w:rsidR="00F27E84" w:rsidRPr="00796236" w:rsidRDefault="00F27E84" w:rsidP="00E21378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 xml:space="preserve">- разработать с использованием нечетких множеств методику расчета </w:t>
      </w:r>
      <w:r w:rsidR="00291AF3">
        <w:rPr>
          <w:spacing w:val="-6"/>
          <w:sz w:val="28"/>
          <w:szCs w:val="28"/>
        </w:rPr>
        <w:t>эффе</w:t>
      </w:r>
      <w:r w:rsidR="00291AF3">
        <w:rPr>
          <w:spacing w:val="-6"/>
          <w:sz w:val="28"/>
          <w:szCs w:val="28"/>
        </w:rPr>
        <w:t>к</w:t>
      </w:r>
      <w:r w:rsidR="00291AF3">
        <w:rPr>
          <w:spacing w:val="-6"/>
          <w:sz w:val="28"/>
          <w:szCs w:val="28"/>
        </w:rPr>
        <w:t xml:space="preserve">тивности </w:t>
      </w:r>
      <w:r w:rsidRPr="00796236">
        <w:rPr>
          <w:spacing w:val="-6"/>
          <w:sz w:val="28"/>
          <w:szCs w:val="28"/>
        </w:rPr>
        <w:t xml:space="preserve"> инвестиционн</w:t>
      </w:r>
      <w:r w:rsidR="00291AF3">
        <w:rPr>
          <w:spacing w:val="-6"/>
          <w:sz w:val="28"/>
          <w:szCs w:val="28"/>
        </w:rPr>
        <w:t>ых проектов на инновационно-ориентированных</w:t>
      </w:r>
      <w:r w:rsidRPr="00796236">
        <w:rPr>
          <w:spacing w:val="-6"/>
          <w:sz w:val="28"/>
          <w:szCs w:val="28"/>
        </w:rPr>
        <w:t xml:space="preserve"> предпри</w:t>
      </w:r>
      <w:r w:rsidRPr="00796236">
        <w:rPr>
          <w:spacing w:val="-6"/>
          <w:sz w:val="28"/>
          <w:szCs w:val="28"/>
        </w:rPr>
        <w:t>я</w:t>
      </w:r>
      <w:r w:rsidRPr="00796236">
        <w:rPr>
          <w:spacing w:val="-6"/>
          <w:sz w:val="28"/>
          <w:szCs w:val="28"/>
        </w:rPr>
        <w:t>тия в условиях риска и неопределенности.</w:t>
      </w:r>
    </w:p>
    <w:p w:rsidR="00F27E84" w:rsidRPr="00796236" w:rsidRDefault="00F27E84" w:rsidP="00E21378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b/>
          <w:bCs/>
          <w:spacing w:val="-6"/>
          <w:sz w:val="28"/>
          <w:szCs w:val="28"/>
        </w:rPr>
        <w:t>Объект исследования</w:t>
      </w:r>
      <w:r w:rsidRPr="00796236">
        <w:rPr>
          <w:spacing w:val="-6"/>
          <w:sz w:val="28"/>
          <w:szCs w:val="28"/>
        </w:rPr>
        <w:t xml:space="preserve"> – </w:t>
      </w:r>
      <w:r w:rsidR="00903266" w:rsidRPr="00796236">
        <w:rPr>
          <w:spacing w:val="-6"/>
          <w:sz w:val="28"/>
          <w:szCs w:val="28"/>
        </w:rPr>
        <w:t>предприятия, осуществляющие инвестиции в инн</w:t>
      </w:r>
      <w:r w:rsidR="00903266" w:rsidRPr="00796236">
        <w:rPr>
          <w:spacing w:val="-6"/>
          <w:sz w:val="28"/>
          <w:szCs w:val="28"/>
        </w:rPr>
        <w:t>о</w:t>
      </w:r>
      <w:r w:rsidR="00903266" w:rsidRPr="00796236">
        <w:rPr>
          <w:spacing w:val="-6"/>
          <w:sz w:val="28"/>
          <w:szCs w:val="28"/>
        </w:rPr>
        <w:t>вации в условиях риска и неопределенности.</w:t>
      </w:r>
    </w:p>
    <w:p w:rsidR="00F27E84" w:rsidRPr="00796236" w:rsidRDefault="00F27E84" w:rsidP="00E21378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b/>
          <w:bCs/>
          <w:spacing w:val="-6"/>
          <w:sz w:val="28"/>
          <w:szCs w:val="28"/>
        </w:rPr>
        <w:t>Предмет исследования</w:t>
      </w:r>
      <w:r w:rsidRPr="00796236">
        <w:rPr>
          <w:spacing w:val="-6"/>
          <w:sz w:val="28"/>
          <w:szCs w:val="28"/>
        </w:rPr>
        <w:t xml:space="preserve"> – экономические отношения, складывающиеся в пр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>цессе управления инновационной деятельностью в условиях риска и не</w:t>
      </w:r>
      <w:r w:rsidR="00903266" w:rsidRPr="00796236">
        <w:rPr>
          <w:spacing w:val="-6"/>
          <w:sz w:val="28"/>
          <w:szCs w:val="28"/>
        </w:rPr>
        <w:t>определенн</w:t>
      </w:r>
      <w:r w:rsidR="00903266" w:rsidRPr="00796236">
        <w:rPr>
          <w:spacing w:val="-6"/>
          <w:sz w:val="28"/>
          <w:szCs w:val="28"/>
        </w:rPr>
        <w:t>о</w:t>
      </w:r>
      <w:r w:rsidR="00903266" w:rsidRPr="00796236">
        <w:rPr>
          <w:spacing w:val="-6"/>
          <w:sz w:val="28"/>
          <w:szCs w:val="28"/>
        </w:rPr>
        <w:t>сти</w:t>
      </w:r>
      <w:r w:rsidRPr="00796236">
        <w:rPr>
          <w:spacing w:val="-6"/>
          <w:sz w:val="28"/>
          <w:szCs w:val="28"/>
        </w:rPr>
        <w:t xml:space="preserve">. </w:t>
      </w:r>
    </w:p>
    <w:p w:rsidR="00F27E84" w:rsidRPr="00796236" w:rsidRDefault="00F27E84" w:rsidP="00E21378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b/>
          <w:bCs/>
          <w:spacing w:val="-6"/>
          <w:sz w:val="28"/>
          <w:szCs w:val="28"/>
        </w:rPr>
        <w:t>Методологической и теоретической основой диссертационного исслед</w:t>
      </w:r>
      <w:r w:rsidRPr="00796236">
        <w:rPr>
          <w:b/>
          <w:bCs/>
          <w:spacing w:val="-6"/>
          <w:sz w:val="28"/>
          <w:szCs w:val="28"/>
        </w:rPr>
        <w:t>о</w:t>
      </w:r>
      <w:r w:rsidRPr="00796236">
        <w:rPr>
          <w:b/>
          <w:bCs/>
          <w:spacing w:val="-6"/>
          <w:sz w:val="28"/>
          <w:szCs w:val="28"/>
        </w:rPr>
        <w:t>вания</w:t>
      </w:r>
      <w:r w:rsidRPr="00796236">
        <w:rPr>
          <w:spacing w:val="-6"/>
          <w:sz w:val="28"/>
          <w:szCs w:val="28"/>
        </w:rPr>
        <w:t xml:space="preserve"> являются научные труды отечественных и зарубежных ученых в области и</w:t>
      </w:r>
      <w:r w:rsidRPr="00796236">
        <w:rPr>
          <w:spacing w:val="-6"/>
          <w:sz w:val="28"/>
          <w:szCs w:val="28"/>
        </w:rPr>
        <w:t>н</w:t>
      </w:r>
      <w:r w:rsidRPr="00796236">
        <w:rPr>
          <w:spacing w:val="-6"/>
          <w:sz w:val="28"/>
          <w:szCs w:val="28"/>
        </w:rPr>
        <w:t>новационной, инвестиционной деятельности и теории нечетких множеств; законод</w:t>
      </w:r>
      <w:r w:rsidRPr="00796236">
        <w:rPr>
          <w:spacing w:val="-6"/>
          <w:sz w:val="28"/>
          <w:szCs w:val="28"/>
        </w:rPr>
        <w:t>а</w:t>
      </w:r>
      <w:r w:rsidRPr="00796236">
        <w:rPr>
          <w:spacing w:val="-6"/>
          <w:sz w:val="28"/>
          <w:szCs w:val="28"/>
        </w:rPr>
        <w:t>тельные и нормативно-правовые акты федеральных и региональных органов Росси</w:t>
      </w:r>
      <w:r w:rsidRPr="00796236">
        <w:rPr>
          <w:spacing w:val="-6"/>
          <w:sz w:val="28"/>
          <w:szCs w:val="28"/>
        </w:rPr>
        <w:t>й</w:t>
      </w:r>
      <w:r w:rsidRPr="00796236">
        <w:rPr>
          <w:spacing w:val="-6"/>
          <w:sz w:val="28"/>
          <w:szCs w:val="28"/>
        </w:rPr>
        <w:lastRenderedPageBreak/>
        <w:t>ской Федерации, материалы представленные администрацией Орловской области; материалы научно-практических конференций, семинаров, официальные сайты.</w:t>
      </w:r>
    </w:p>
    <w:p w:rsidR="00F27E84" w:rsidRPr="00796236" w:rsidRDefault="00F27E84" w:rsidP="00E21378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При проведении диссертационного исследования были использованы межди</w:t>
      </w:r>
      <w:r w:rsidRPr="00796236">
        <w:rPr>
          <w:spacing w:val="-6"/>
          <w:sz w:val="28"/>
          <w:szCs w:val="28"/>
        </w:rPr>
        <w:t>с</w:t>
      </w:r>
      <w:r w:rsidRPr="00796236">
        <w:rPr>
          <w:spacing w:val="-6"/>
          <w:sz w:val="28"/>
          <w:szCs w:val="28"/>
        </w:rPr>
        <w:t>циплинарные диалектические и синергетические подходы, методы системного ан</w:t>
      </w:r>
      <w:r w:rsidRPr="00796236">
        <w:rPr>
          <w:spacing w:val="-6"/>
          <w:sz w:val="28"/>
          <w:szCs w:val="28"/>
        </w:rPr>
        <w:t>а</w:t>
      </w:r>
      <w:r w:rsidRPr="00796236">
        <w:rPr>
          <w:spacing w:val="-6"/>
          <w:sz w:val="28"/>
          <w:szCs w:val="28"/>
        </w:rPr>
        <w:t>лиза, методы нелинейной математики</w:t>
      </w:r>
      <w:r w:rsidR="00903266" w:rsidRPr="00796236">
        <w:rPr>
          <w:spacing w:val="-6"/>
          <w:sz w:val="28"/>
          <w:szCs w:val="28"/>
        </w:rPr>
        <w:t xml:space="preserve"> </w:t>
      </w:r>
      <w:r w:rsidRPr="00796236">
        <w:rPr>
          <w:spacing w:val="-6"/>
          <w:sz w:val="28"/>
          <w:szCs w:val="28"/>
        </w:rPr>
        <w:t xml:space="preserve">экспертных оценок, статистического анализа информации. </w:t>
      </w:r>
    </w:p>
    <w:p w:rsidR="00F27E84" w:rsidRPr="00796236" w:rsidRDefault="00F27E84" w:rsidP="00F26F20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b/>
          <w:bCs/>
          <w:spacing w:val="-6"/>
          <w:sz w:val="28"/>
          <w:szCs w:val="28"/>
        </w:rPr>
        <w:t xml:space="preserve">Область исследования. </w:t>
      </w:r>
      <w:proofErr w:type="gramStart"/>
      <w:r w:rsidRPr="00796236">
        <w:rPr>
          <w:spacing w:val="-6"/>
          <w:sz w:val="28"/>
          <w:szCs w:val="28"/>
        </w:rPr>
        <w:t>Диссертационная работа выполнена в соответствии</w:t>
      </w:r>
      <w:r w:rsidR="00903266" w:rsidRPr="00796236">
        <w:rPr>
          <w:spacing w:val="-6"/>
          <w:sz w:val="28"/>
          <w:szCs w:val="28"/>
        </w:rPr>
        <w:t xml:space="preserve"> </w:t>
      </w:r>
      <w:r w:rsidRPr="00796236">
        <w:rPr>
          <w:spacing w:val="-6"/>
          <w:sz w:val="28"/>
          <w:szCs w:val="28"/>
        </w:rPr>
        <w:t>с паспортом научной специальности 08.00.05 – Экономика и управление народным хозяйством (2.</w:t>
      </w:r>
      <w:proofErr w:type="gramEnd"/>
      <w:r w:rsidRPr="00796236">
        <w:rPr>
          <w:spacing w:val="-6"/>
          <w:sz w:val="28"/>
          <w:szCs w:val="28"/>
        </w:rPr>
        <w:t xml:space="preserve"> Управление инновациями, п. 2.1. Развитие теоретических и методол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>гических положений инновационной деятельности; совершенствование форм и сп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>собов исследования инновационного развития хозяйственных систем; п. 2.2. Разр</w:t>
      </w:r>
      <w:r w:rsidRPr="00796236">
        <w:rPr>
          <w:spacing w:val="-6"/>
          <w:sz w:val="28"/>
          <w:szCs w:val="28"/>
        </w:rPr>
        <w:t>а</w:t>
      </w:r>
      <w:r w:rsidRPr="00796236">
        <w:rPr>
          <w:spacing w:val="-6"/>
          <w:sz w:val="28"/>
          <w:szCs w:val="28"/>
        </w:rPr>
        <w:t xml:space="preserve">ботка методологии и методов оценки, анализа, моделирования и прогнозирования инновационной деятельности в экономических системах; п. 2.23. </w:t>
      </w:r>
      <w:proofErr w:type="gramStart"/>
      <w:r w:rsidRPr="00796236">
        <w:rPr>
          <w:spacing w:val="-6"/>
          <w:sz w:val="28"/>
          <w:szCs w:val="28"/>
        </w:rPr>
        <w:t>Теория, методол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>гия и методы оценки эффективности инновационно-инвестицион</w:t>
      </w:r>
      <w:r w:rsidRPr="00796236">
        <w:rPr>
          <w:spacing w:val="-6"/>
          <w:sz w:val="28"/>
          <w:szCs w:val="28"/>
        </w:rPr>
        <w:softHyphen/>
        <w:t>ных проектов и программ</w:t>
      </w:r>
      <w:r w:rsidR="00903266" w:rsidRPr="00796236">
        <w:rPr>
          <w:spacing w:val="-6"/>
          <w:sz w:val="28"/>
          <w:szCs w:val="28"/>
        </w:rPr>
        <w:t>)</w:t>
      </w:r>
      <w:r w:rsidRPr="00796236">
        <w:rPr>
          <w:spacing w:val="-6"/>
          <w:sz w:val="28"/>
          <w:szCs w:val="28"/>
        </w:rPr>
        <w:t>.</w:t>
      </w:r>
      <w:proofErr w:type="gramEnd"/>
    </w:p>
    <w:p w:rsidR="00F27E84" w:rsidRPr="00796236" w:rsidRDefault="00F27E84" w:rsidP="00E21378">
      <w:pPr>
        <w:ind w:firstLine="709"/>
        <w:jc w:val="both"/>
        <w:rPr>
          <w:spacing w:val="-6"/>
          <w:sz w:val="28"/>
          <w:szCs w:val="28"/>
        </w:rPr>
      </w:pPr>
      <w:proofErr w:type="gramStart"/>
      <w:r w:rsidRPr="00796236">
        <w:rPr>
          <w:b/>
          <w:bCs/>
          <w:spacing w:val="-6"/>
          <w:sz w:val="28"/>
          <w:szCs w:val="28"/>
        </w:rPr>
        <w:t>Научная новизна работы</w:t>
      </w:r>
      <w:r w:rsidRPr="00796236">
        <w:rPr>
          <w:spacing w:val="-6"/>
          <w:sz w:val="28"/>
          <w:szCs w:val="28"/>
        </w:rPr>
        <w:t xml:space="preserve"> заключается в разработке теоретических и метод</w:t>
      </w:r>
      <w:r w:rsidRPr="00796236">
        <w:rPr>
          <w:spacing w:val="-6"/>
          <w:sz w:val="28"/>
          <w:szCs w:val="28"/>
        </w:rPr>
        <w:t>и</w:t>
      </w:r>
      <w:r w:rsidRPr="00796236">
        <w:rPr>
          <w:spacing w:val="-6"/>
          <w:sz w:val="28"/>
          <w:szCs w:val="28"/>
        </w:rPr>
        <w:t>ческих положений по совершенствованию системы управления инвестиционно</w:t>
      </w:r>
      <w:r w:rsidR="00903266" w:rsidRPr="00796236">
        <w:rPr>
          <w:spacing w:val="-6"/>
          <w:sz w:val="28"/>
          <w:szCs w:val="28"/>
        </w:rPr>
        <w:t>-</w:t>
      </w:r>
      <w:r w:rsidRPr="00796236">
        <w:rPr>
          <w:spacing w:val="-6"/>
          <w:sz w:val="28"/>
          <w:szCs w:val="28"/>
        </w:rPr>
        <w:t>инновационн</w:t>
      </w:r>
      <w:r w:rsidR="00903266" w:rsidRPr="00796236">
        <w:rPr>
          <w:spacing w:val="-6"/>
          <w:sz w:val="28"/>
          <w:szCs w:val="28"/>
        </w:rPr>
        <w:t xml:space="preserve">ой деятельностью </w:t>
      </w:r>
      <w:r w:rsidRPr="00796236">
        <w:rPr>
          <w:spacing w:val="-6"/>
          <w:sz w:val="28"/>
          <w:szCs w:val="28"/>
        </w:rPr>
        <w:t xml:space="preserve">предприятий на основе синергетической концепции нелинейного развития экономических систем с использованием теории нечетких множеств, что позволило, в отличие от известных работ, учитывать </w:t>
      </w:r>
      <w:r w:rsidR="00903266" w:rsidRPr="00796236">
        <w:rPr>
          <w:spacing w:val="-6"/>
          <w:sz w:val="28"/>
          <w:szCs w:val="28"/>
        </w:rPr>
        <w:t>нелинейность, неравновесность</w:t>
      </w:r>
      <w:r w:rsidR="00C24199" w:rsidRPr="00796236">
        <w:rPr>
          <w:spacing w:val="-6"/>
          <w:sz w:val="28"/>
          <w:szCs w:val="28"/>
        </w:rPr>
        <w:t xml:space="preserve">, необратимость процессов, а также </w:t>
      </w:r>
      <w:r w:rsidRPr="00796236">
        <w:rPr>
          <w:spacing w:val="-6"/>
          <w:sz w:val="28"/>
          <w:szCs w:val="28"/>
        </w:rPr>
        <w:t xml:space="preserve">эффект </w:t>
      </w:r>
      <w:r w:rsidR="00C24199" w:rsidRPr="00796236">
        <w:rPr>
          <w:spacing w:val="-6"/>
          <w:sz w:val="28"/>
          <w:szCs w:val="28"/>
        </w:rPr>
        <w:t xml:space="preserve">от </w:t>
      </w:r>
      <w:r w:rsidRPr="00796236">
        <w:rPr>
          <w:spacing w:val="-6"/>
          <w:sz w:val="28"/>
          <w:szCs w:val="28"/>
        </w:rPr>
        <w:t>внутреннего взаим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 xml:space="preserve">действия элементов системы </w:t>
      </w:r>
      <w:r w:rsidR="00C24199" w:rsidRPr="00796236">
        <w:rPr>
          <w:spacing w:val="-6"/>
          <w:sz w:val="28"/>
          <w:szCs w:val="28"/>
        </w:rPr>
        <w:t xml:space="preserve">(синергизм) </w:t>
      </w:r>
      <w:r w:rsidRPr="00796236">
        <w:rPr>
          <w:spacing w:val="-6"/>
          <w:sz w:val="28"/>
          <w:szCs w:val="28"/>
        </w:rPr>
        <w:t xml:space="preserve">в условиях </w:t>
      </w:r>
      <w:r w:rsidR="00C24199" w:rsidRPr="00796236">
        <w:rPr>
          <w:spacing w:val="-6"/>
          <w:sz w:val="28"/>
          <w:szCs w:val="28"/>
        </w:rPr>
        <w:t>риска.</w:t>
      </w:r>
      <w:r w:rsidRPr="00796236">
        <w:rPr>
          <w:spacing w:val="-6"/>
          <w:sz w:val="28"/>
          <w:szCs w:val="28"/>
        </w:rPr>
        <w:t xml:space="preserve"> </w:t>
      </w:r>
      <w:proofErr w:type="gramEnd"/>
    </w:p>
    <w:p w:rsidR="00F27E84" w:rsidRPr="00796236" w:rsidRDefault="00F27E84" w:rsidP="00E21378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b/>
          <w:bCs/>
          <w:spacing w:val="-6"/>
          <w:sz w:val="28"/>
          <w:szCs w:val="28"/>
        </w:rPr>
        <w:t>В числе основных положений, которые выносятся на защиту</w:t>
      </w:r>
      <w:r w:rsidRPr="00796236">
        <w:rPr>
          <w:spacing w:val="-6"/>
          <w:sz w:val="28"/>
          <w:szCs w:val="28"/>
        </w:rPr>
        <w:t>, можно в</w:t>
      </w:r>
      <w:r w:rsidRPr="00796236">
        <w:rPr>
          <w:spacing w:val="-6"/>
          <w:sz w:val="28"/>
          <w:szCs w:val="28"/>
        </w:rPr>
        <w:t>ы</w:t>
      </w:r>
      <w:r w:rsidRPr="00796236">
        <w:rPr>
          <w:spacing w:val="-6"/>
          <w:sz w:val="28"/>
          <w:szCs w:val="28"/>
        </w:rPr>
        <w:t>делить следующее:</w:t>
      </w:r>
    </w:p>
    <w:p w:rsidR="001062C0" w:rsidRPr="00796236" w:rsidRDefault="00F27E84" w:rsidP="001062C0">
      <w:pPr>
        <w:pStyle w:val="a3"/>
        <w:numPr>
          <w:ilvl w:val="0"/>
          <w:numId w:val="1"/>
        </w:numPr>
        <w:tabs>
          <w:tab w:val="left" w:pos="1064"/>
        </w:tabs>
        <w:autoSpaceDE w:val="0"/>
        <w:autoSpaceDN w:val="0"/>
        <w:adjustRightInd w:val="0"/>
        <w:ind w:left="0" w:firstLine="709"/>
        <w:jc w:val="both"/>
        <w:rPr>
          <w:spacing w:val="-6"/>
          <w:highlight w:val="white"/>
        </w:rPr>
      </w:pPr>
      <w:r w:rsidRPr="00796236">
        <w:rPr>
          <w:spacing w:val="-6"/>
        </w:rPr>
        <w:t>Установлено, что одним из важнейших направлений исследований в с</w:t>
      </w:r>
      <w:r w:rsidRPr="00796236">
        <w:rPr>
          <w:spacing w:val="-6"/>
        </w:rPr>
        <w:t>о</w:t>
      </w:r>
      <w:r w:rsidRPr="00796236">
        <w:rPr>
          <w:spacing w:val="-6"/>
        </w:rPr>
        <w:t>временной экономике является применение к изучению процесса управления инн</w:t>
      </w:r>
      <w:r w:rsidRPr="00796236">
        <w:rPr>
          <w:spacing w:val="-6"/>
        </w:rPr>
        <w:t>о</w:t>
      </w:r>
      <w:r w:rsidRPr="00796236">
        <w:rPr>
          <w:spacing w:val="-6"/>
        </w:rPr>
        <w:t xml:space="preserve">вационно-инвестиционной деятельностью предприятия синергетического подхода, который органично соединяет принципы системности и развития, </w:t>
      </w:r>
      <w:r w:rsidR="001062C0" w:rsidRPr="00796236">
        <w:rPr>
          <w:spacing w:val="-6"/>
        </w:rPr>
        <w:t>что</w:t>
      </w:r>
      <w:r w:rsidR="00C24199" w:rsidRPr="00796236">
        <w:rPr>
          <w:spacing w:val="-6"/>
        </w:rPr>
        <w:t xml:space="preserve"> </w:t>
      </w:r>
      <w:r w:rsidRPr="00796236">
        <w:rPr>
          <w:spacing w:val="-6"/>
        </w:rPr>
        <w:t>позвол</w:t>
      </w:r>
      <w:r w:rsidR="00506BF1" w:rsidRPr="00796236">
        <w:rPr>
          <w:spacing w:val="-6"/>
        </w:rPr>
        <w:t>яет</w:t>
      </w:r>
      <w:r w:rsidR="00C24199" w:rsidRPr="00796236">
        <w:rPr>
          <w:spacing w:val="-6"/>
        </w:rPr>
        <w:t xml:space="preserve"> в</w:t>
      </w:r>
      <w:r w:rsidR="00C24199" w:rsidRPr="00796236">
        <w:rPr>
          <w:spacing w:val="-6"/>
        </w:rPr>
        <w:t>ы</w:t>
      </w:r>
      <w:r w:rsidR="00C24199" w:rsidRPr="00796236">
        <w:rPr>
          <w:spacing w:val="-6"/>
        </w:rPr>
        <w:t>дел</w:t>
      </w:r>
      <w:r w:rsidR="00506BF1" w:rsidRPr="00796236">
        <w:rPr>
          <w:spacing w:val="-6"/>
        </w:rPr>
        <w:t>ять критерии и выбир</w:t>
      </w:r>
      <w:r w:rsidR="00C24199" w:rsidRPr="00796236">
        <w:rPr>
          <w:spacing w:val="-6"/>
        </w:rPr>
        <w:t xml:space="preserve">ать показатели, </w:t>
      </w:r>
      <w:r w:rsidR="00BE009F" w:rsidRPr="00796236">
        <w:rPr>
          <w:spacing w:val="-6"/>
        </w:rPr>
        <w:t xml:space="preserve">характеризующие </w:t>
      </w:r>
      <w:r w:rsidR="00506BF1" w:rsidRPr="00796236">
        <w:rPr>
          <w:spacing w:val="-6"/>
        </w:rPr>
        <w:t xml:space="preserve">внешние и внутренние </w:t>
      </w:r>
      <w:r w:rsidR="00BE009F" w:rsidRPr="00796236">
        <w:rPr>
          <w:spacing w:val="-6"/>
        </w:rPr>
        <w:t>условия</w:t>
      </w:r>
      <w:r w:rsidR="00506BF1" w:rsidRPr="00796236">
        <w:rPr>
          <w:spacing w:val="-6"/>
        </w:rPr>
        <w:t xml:space="preserve"> функционирования</w:t>
      </w:r>
      <w:r w:rsidR="00BE009F" w:rsidRPr="00796236">
        <w:rPr>
          <w:spacing w:val="-6"/>
        </w:rPr>
        <w:t xml:space="preserve">, </w:t>
      </w:r>
      <w:r w:rsidR="00506BF1" w:rsidRPr="00796236">
        <w:rPr>
          <w:spacing w:val="-6"/>
        </w:rPr>
        <w:t>способствующие появлению</w:t>
      </w:r>
      <w:r w:rsidR="00BE009F" w:rsidRPr="00796236">
        <w:rPr>
          <w:spacing w:val="-6"/>
        </w:rPr>
        <w:t xml:space="preserve"> си</w:t>
      </w:r>
      <w:r w:rsidR="0096318B" w:rsidRPr="00796236">
        <w:rPr>
          <w:spacing w:val="-6"/>
        </w:rPr>
        <w:t>нергетическ</w:t>
      </w:r>
      <w:r w:rsidR="00506BF1" w:rsidRPr="00796236">
        <w:rPr>
          <w:spacing w:val="-6"/>
        </w:rPr>
        <w:t>ого</w:t>
      </w:r>
      <w:r w:rsidR="00BE009F" w:rsidRPr="00796236">
        <w:rPr>
          <w:spacing w:val="-6"/>
        </w:rPr>
        <w:t xml:space="preserve"> </w:t>
      </w:r>
      <w:r w:rsidR="0096318B" w:rsidRPr="00796236">
        <w:rPr>
          <w:spacing w:val="-6"/>
        </w:rPr>
        <w:t>эффект</w:t>
      </w:r>
      <w:r w:rsidR="00506BF1" w:rsidRPr="00796236">
        <w:rPr>
          <w:spacing w:val="-6"/>
        </w:rPr>
        <w:t>а</w:t>
      </w:r>
      <w:r w:rsidR="0096318B" w:rsidRPr="00796236">
        <w:rPr>
          <w:spacing w:val="-6"/>
        </w:rPr>
        <w:t xml:space="preserve">. </w:t>
      </w:r>
    </w:p>
    <w:p w:rsidR="0018380C" w:rsidRPr="00796236" w:rsidRDefault="0018380C" w:rsidP="0018380C">
      <w:pPr>
        <w:pStyle w:val="a3"/>
        <w:numPr>
          <w:ilvl w:val="0"/>
          <w:numId w:val="1"/>
        </w:numPr>
        <w:tabs>
          <w:tab w:val="left" w:pos="1064"/>
        </w:tabs>
        <w:autoSpaceDE w:val="0"/>
        <w:autoSpaceDN w:val="0"/>
        <w:adjustRightInd w:val="0"/>
        <w:ind w:left="0" w:firstLine="709"/>
        <w:jc w:val="both"/>
        <w:rPr>
          <w:spacing w:val="-6"/>
        </w:rPr>
      </w:pPr>
      <w:proofErr w:type="gramStart"/>
      <w:r w:rsidRPr="00796236">
        <w:rPr>
          <w:spacing w:val="-6"/>
        </w:rPr>
        <w:t>Разработаны алгоритмы структурного и функционального анализа системы управления инвестициями в инноваци</w:t>
      </w:r>
      <w:r w:rsidR="00E30AC2" w:rsidRPr="00796236">
        <w:rPr>
          <w:spacing w:val="-6"/>
        </w:rPr>
        <w:t>и</w:t>
      </w:r>
      <w:r w:rsidRPr="00796236">
        <w:rPr>
          <w:spacing w:val="-6"/>
        </w:rPr>
        <w:t xml:space="preserve"> с учетом </w:t>
      </w:r>
      <w:r w:rsidR="005D7244" w:rsidRPr="00796236">
        <w:rPr>
          <w:spacing w:val="-6"/>
        </w:rPr>
        <w:t>взаимодействий её элементов</w:t>
      </w:r>
      <w:r w:rsidR="0004118F" w:rsidRPr="00796236">
        <w:rPr>
          <w:spacing w:val="-6"/>
        </w:rPr>
        <w:t xml:space="preserve">, </w:t>
      </w:r>
      <w:r w:rsidR="00BE009F" w:rsidRPr="00796236">
        <w:rPr>
          <w:spacing w:val="-6"/>
        </w:rPr>
        <w:t>с</w:t>
      </w:r>
      <w:r w:rsidR="00BE009F" w:rsidRPr="00796236">
        <w:rPr>
          <w:spacing w:val="-6"/>
        </w:rPr>
        <w:t>о</w:t>
      </w:r>
      <w:r w:rsidR="00BE009F" w:rsidRPr="00796236">
        <w:rPr>
          <w:spacing w:val="-6"/>
        </w:rPr>
        <w:t>ставляющие основу модел</w:t>
      </w:r>
      <w:r w:rsidR="00275903" w:rsidRPr="00796236">
        <w:rPr>
          <w:spacing w:val="-6"/>
        </w:rPr>
        <w:t>ей</w:t>
      </w:r>
      <w:r w:rsidR="00BE009F" w:rsidRPr="00796236">
        <w:rPr>
          <w:spacing w:val="-6"/>
        </w:rPr>
        <w:t xml:space="preserve"> расчета эффективности управления инвестиционно-инновационной деятельностью при заданных условиях выбора</w:t>
      </w:r>
      <w:r w:rsidR="005D7244" w:rsidRPr="00796236">
        <w:rPr>
          <w:spacing w:val="-6"/>
        </w:rPr>
        <w:t xml:space="preserve">, которые в отличие от существующих позволяют провести </w:t>
      </w:r>
      <w:r w:rsidR="00E30AC2" w:rsidRPr="00796236">
        <w:rPr>
          <w:spacing w:val="-6"/>
        </w:rPr>
        <w:t xml:space="preserve">с необходимой степенью достоверности </w:t>
      </w:r>
      <w:r w:rsidR="005D7244" w:rsidRPr="00796236">
        <w:rPr>
          <w:spacing w:val="-6"/>
        </w:rPr>
        <w:t>оценку</w:t>
      </w:r>
      <w:r w:rsidR="00E30AC2" w:rsidRPr="00796236">
        <w:rPr>
          <w:spacing w:val="-6"/>
        </w:rPr>
        <w:t>,</w:t>
      </w:r>
      <w:r w:rsidR="005D7244" w:rsidRPr="00796236">
        <w:rPr>
          <w:spacing w:val="-6"/>
        </w:rPr>
        <w:t xml:space="preserve"> сравнение всех возможных вариантов </w:t>
      </w:r>
      <w:r w:rsidR="00E30AC2" w:rsidRPr="00796236">
        <w:rPr>
          <w:spacing w:val="-6"/>
        </w:rPr>
        <w:t>структуры и функций системы управления и выбрать наиболее приемлемый</w:t>
      </w:r>
      <w:r w:rsidRPr="00796236">
        <w:rPr>
          <w:spacing w:val="-6"/>
        </w:rPr>
        <w:t xml:space="preserve">. </w:t>
      </w:r>
      <w:proofErr w:type="gramEnd"/>
    </w:p>
    <w:p w:rsidR="00E61F19" w:rsidRPr="00796236" w:rsidRDefault="009D7512" w:rsidP="00E61F19">
      <w:pPr>
        <w:pStyle w:val="a3"/>
        <w:numPr>
          <w:ilvl w:val="0"/>
          <w:numId w:val="1"/>
        </w:numPr>
        <w:tabs>
          <w:tab w:val="left" w:pos="1064"/>
        </w:tabs>
        <w:autoSpaceDE w:val="0"/>
        <w:autoSpaceDN w:val="0"/>
        <w:adjustRightInd w:val="0"/>
        <w:ind w:left="0" w:firstLine="709"/>
        <w:jc w:val="both"/>
        <w:rPr>
          <w:spacing w:val="-6"/>
          <w:highlight w:val="white"/>
        </w:rPr>
      </w:pPr>
      <w:r w:rsidRPr="00796236">
        <w:rPr>
          <w:spacing w:val="-6"/>
        </w:rPr>
        <w:t>Сформулированы методические аспекты применения методов теории н</w:t>
      </w:r>
      <w:r w:rsidRPr="00796236">
        <w:rPr>
          <w:spacing w:val="-6"/>
        </w:rPr>
        <w:t>е</w:t>
      </w:r>
      <w:r w:rsidRPr="00796236">
        <w:rPr>
          <w:spacing w:val="-6"/>
        </w:rPr>
        <w:t>четких множе</w:t>
      </w:r>
      <w:proofErr w:type="gramStart"/>
      <w:r w:rsidRPr="00796236">
        <w:rPr>
          <w:spacing w:val="-6"/>
        </w:rPr>
        <w:t>ств дл</w:t>
      </w:r>
      <w:proofErr w:type="gramEnd"/>
      <w:r w:rsidRPr="00796236">
        <w:rPr>
          <w:spacing w:val="-6"/>
        </w:rPr>
        <w:t>я создания моделей</w:t>
      </w:r>
      <w:r w:rsidR="006177FA" w:rsidRPr="00796236">
        <w:rPr>
          <w:spacing w:val="-6"/>
        </w:rPr>
        <w:t xml:space="preserve"> расчета эффективности инвестиционно-инновационной деятельности</w:t>
      </w:r>
      <w:r w:rsidR="008E092D" w:rsidRPr="00796236">
        <w:rPr>
          <w:spacing w:val="-6"/>
        </w:rPr>
        <w:t>,</w:t>
      </w:r>
      <w:r w:rsidR="006177FA" w:rsidRPr="00796236">
        <w:rPr>
          <w:spacing w:val="-6"/>
        </w:rPr>
        <w:t xml:space="preserve"> </w:t>
      </w:r>
      <w:r w:rsidR="00EF0A00" w:rsidRPr="00796236">
        <w:rPr>
          <w:spacing w:val="-6"/>
        </w:rPr>
        <w:t xml:space="preserve">отражающих </w:t>
      </w:r>
      <w:r w:rsidR="008E092D" w:rsidRPr="00796236">
        <w:rPr>
          <w:spacing w:val="-6"/>
        </w:rPr>
        <w:t xml:space="preserve">синергетические процессы и </w:t>
      </w:r>
      <w:r w:rsidR="00EF0A00" w:rsidRPr="00796236">
        <w:rPr>
          <w:spacing w:val="-6"/>
        </w:rPr>
        <w:t>учитыв</w:t>
      </w:r>
      <w:r w:rsidR="00EF0A00" w:rsidRPr="00796236">
        <w:rPr>
          <w:spacing w:val="-6"/>
        </w:rPr>
        <w:t>а</w:t>
      </w:r>
      <w:r w:rsidR="00EF0A00" w:rsidRPr="00796236">
        <w:rPr>
          <w:spacing w:val="-6"/>
        </w:rPr>
        <w:t xml:space="preserve">ющие </w:t>
      </w:r>
      <w:r w:rsidR="006177FA" w:rsidRPr="00796236">
        <w:rPr>
          <w:spacing w:val="-6"/>
        </w:rPr>
        <w:t>риск</w:t>
      </w:r>
      <w:r w:rsidR="003458A8" w:rsidRPr="00796236">
        <w:rPr>
          <w:spacing w:val="-6"/>
        </w:rPr>
        <w:t>и</w:t>
      </w:r>
      <w:r w:rsidRPr="00796236">
        <w:rPr>
          <w:spacing w:val="-6"/>
        </w:rPr>
        <w:t>, позволяющих отслеживать качественные функциональные зависим</w:t>
      </w:r>
      <w:r w:rsidRPr="00796236">
        <w:rPr>
          <w:spacing w:val="-6"/>
        </w:rPr>
        <w:t>о</w:t>
      </w:r>
      <w:r w:rsidRPr="00796236">
        <w:rPr>
          <w:spacing w:val="-6"/>
        </w:rPr>
        <w:t>сти</w:t>
      </w:r>
      <w:r w:rsidR="006177FA" w:rsidRPr="00796236">
        <w:rPr>
          <w:spacing w:val="-6"/>
        </w:rPr>
        <w:t xml:space="preserve">; </w:t>
      </w:r>
      <w:r w:rsidRPr="00796236">
        <w:rPr>
          <w:spacing w:val="-6"/>
        </w:rPr>
        <w:t xml:space="preserve">отражающие </w:t>
      </w:r>
      <w:r w:rsidR="006177FA" w:rsidRPr="00796236">
        <w:rPr>
          <w:spacing w:val="-6"/>
        </w:rPr>
        <w:t xml:space="preserve">не только </w:t>
      </w:r>
      <w:r w:rsidRPr="00796236">
        <w:rPr>
          <w:spacing w:val="-6"/>
        </w:rPr>
        <w:t>плавные, постепенные изме</w:t>
      </w:r>
      <w:r w:rsidR="00E61F19" w:rsidRPr="00796236">
        <w:rPr>
          <w:spacing w:val="-6"/>
        </w:rPr>
        <w:t>нения свойств</w:t>
      </w:r>
      <w:r w:rsidRPr="00796236">
        <w:rPr>
          <w:spacing w:val="-6"/>
        </w:rPr>
        <w:t>,</w:t>
      </w:r>
      <w:r w:rsidR="00E61F19" w:rsidRPr="00796236">
        <w:rPr>
          <w:spacing w:val="-6"/>
        </w:rPr>
        <w:t xml:space="preserve"> </w:t>
      </w:r>
      <w:r w:rsidR="006177FA" w:rsidRPr="00796236">
        <w:rPr>
          <w:spacing w:val="-6"/>
        </w:rPr>
        <w:t>но и возмо</w:t>
      </w:r>
      <w:r w:rsidR="006177FA" w:rsidRPr="00796236">
        <w:rPr>
          <w:spacing w:val="-6"/>
        </w:rPr>
        <w:t>ж</w:t>
      </w:r>
      <w:r w:rsidR="006177FA" w:rsidRPr="00796236">
        <w:rPr>
          <w:spacing w:val="-6"/>
        </w:rPr>
        <w:t xml:space="preserve">ные экспоненциальные проявления. Использование данных методов </w:t>
      </w:r>
      <w:r w:rsidR="00E61F19" w:rsidRPr="00796236">
        <w:rPr>
          <w:spacing w:val="-6"/>
        </w:rPr>
        <w:t xml:space="preserve">в отличие от </w:t>
      </w:r>
      <w:r w:rsidR="006177FA" w:rsidRPr="00796236">
        <w:rPr>
          <w:spacing w:val="-6"/>
        </w:rPr>
        <w:t>традиционных</w:t>
      </w:r>
      <w:r w:rsidR="00E61F19" w:rsidRPr="00796236">
        <w:rPr>
          <w:spacing w:val="-6"/>
        </w:rPr>
        <w:t xml:space="preserve"> статистиче</w:t>
      </w:r>
      <w:r w:rsidR="006177FA" w:rsidRPr="00796236">
        <w:rPr>
          <w:spacing w:val="-6"/>
        </w:rPr>
        <w:t xml:space="preserve">ских, </w:t>
      </w:r>
      <w:r w:rsidR="00E61F19" w:rsidRPr="00796236">
        <w:rPr>
          <w:spacing w:val="-6"/>
        </w:rPr>
        <w:t>методов экспертных оценок и методов теории вер</w:t>
      </w:r>
      <w:r w:rsidR="00E61F19" w:rsidRPr="00796236">
        <w:rPr>
          <w:spacing w:val="-6"/>
        </w:rPr>
        <w:t>о</w:t>
      </w:r>
      <w:r w:rsidR="00E61F19" w:rsidRPr="00796236">
        <w:rPr>
          <w:spacing w:val="-6"/>
        </w:rPr>
        <w:t xml:space="preserve">ятности </w:t>
      </w:r>
      <w:r w:rsidR="006177FA" w:rsidRPr="00796236">
        <w:rPr>
          <w:spacing w:val="-6"/>
        </w:rPr>
        <w:t xml:space="preserve">дает возможность </w:t>
      </w:r>
      <w:r w:rsidR="00E61F19" w:rsidRPr="00796236">
        <w:rPr>
          <w:spacing w:val="-6"/>
        </w:rPr>
        <w:t>прове</w:t>
      </w:r>
      <w:r w:rsidR="006177FA" w:rsidRPr="00796236">
        <w:rPr>
          <w:spacing w:val="-6"/>
        </w:rPr>
        <w:t xml:space="preserve">дения </w:t>
      </w:r>
      <w:r w:rsidR="00E61F19" w:rsidRPr="00796236">
        <w:rPr>
          <w:spacing w:val="-6"/>
        </w:rPr>
        <w:t>оценк</w:t>
      </w:r>
      <w:r w:rsidR="006177FA" w:rsidRPr="00796236">
        <w:rPr>
          <w:spacing w:val="-6"/>
        </w:rPr>
        <w:t>и</w:t>
      </w:r>
      <w:r w:rsidR="00E61F19" w:rsidRPr="00796236">
        <w:rPr>
          <w:spacing w:val="-6"/>
        </w:rPr>
        <w:t xml:space="preserve"> инвестиционно-инновационной де</w:t>
      </w:r>
      <w:r w:rsidR="00E61F19" w:rsidRPr="00796236">
        <w:rPr>
          <w:spacing w:val="-6"/>
        </w:rPr>
        <w:t>я</w:t>
      </w:r>
      <w:r w:rsidR="00E61F19" w:rsidRPr="00796236">
        <w:rPr>
          <w:spacing w:val="-6"/>
        </w:rPr>
        <w:lastRenderedPageBreak/>
        <w:t>тельности в независимости от субъективно</w:t>
      </w:r>
      <w:r w:rsidR="006177FA" w:rsidRPr="00796236">
        <w:rPr>
          <w:spacing w:val="-6"/>
        </w:rPr>
        <w:t xml:space="preserve">сти экспертов, </w:t>
      </w:r>
      <w:r w:rsidR="00E61F19" w:rsidRPr="00796236">
        <w:rPr>
          <w:spacing w:val="-6"/>
        </w:rPr>
        <w:t>с учетом динамики и вза</w:t>
      </w:r>
      <w:r w:rsidR="00E61F19" w:rsidRPr="00796236">
        <w:rPr>
          <w:spacing w:val="-6"/>
        </w:rPr>
        <w:t>и</w:t>
      </w:r>
      <w:r w:rsidR="00E61F19" w:rsidRPr="00796236">
        <w:rPr>
          <w:spacing w:val="-6"/>
        </w:rPr>
        <w:t xml:space="preserve">мовлияния внешних </w:t>
      </w:r>
      <w:r w:rsidR="006177FA" w:rsidRPr="00796236">
        <w:rPr>
          <w:spacing w:val="-6"/>
        </w:rPr>
        <w:t>и внутренних факторов, а также предполагающегося синергет</w:t>
      </w:r>
      <w:r w:rsidR="006177FA" w:rsidRPr="00796236">
        <w:rPr>
          <w:spacing w:val="-6"/>
        </w:rPr>
        <w:t>и</w:t>
      </w:r>
      <w:r w:rsidR="006177FA" w:rsidRPr="00796236">
        <w:rPr>
          <w:spacing w:val="-6"/>
        </w:rPr>
        <w:t>ческого эффекта.</w:t>
      </w:r>
      <w:r w:rsidR="00E61F19" w:rsidRPr="00796236">
        <w:rPr>
          <w:spacing w:val="-6"/>
        </w:rPr>
        <w:t xml:space="preserve"> </w:t>
      </w:r>
    </w:p>
    <w:p w:rsidR="00F27E84" w:rsidRPr="00796236" w:rsidRDefault="00F27E84" w:rsidP="004F2CA9">
      <w:pPr>
        <w:tabs>
          <w:tab w:val="left" w:pos="1064"/>
        </w:tabs>
        <w:ind w:firstLine="709"/>
        <w:jc w:val="both"/>
        <w:rPr>
          <w:spacing w:val="-6"/>
          <w:sz w:val="28"/>
          <w:szCs w:val="28"/>
          <w:highlight w:val="white"/>
        </w:rPr>
      </w:pPr>
      <w:r w:rsidRPr="00796236">
        <w:rPr>
          <w:spacing w:val="-6"/>
          <w:sz w:val="28"/>
          <w:szCs w:val="28"/>
        </w:rPr>
        <w:t>4.</w:t>
      </w:r>
      <w:r w:rsidRPr="00796236">
        <w:rPr>
          <w:spacing w:val="-6"/>
          <w:sz w:val="28"/>
          <w:szCs w:val="28"/>
        </w:rPr>
        <w:tab/>
      </w:r>
      <w:proofErr w:type="gramStart"/>
      <w:r w:rsidRPr="00796236">
        <w:rPr>
          <w:spacing w:val="-6"/>
          <w:sz w:val="28"/>
          <w:szCs w:val="28"/>
        </w:rPr>
        <w:t xml:space="preserve">Предложен методический подход к разработке </w:t>
      </w:r>
      <w:r w:rsidR="00B711FD" w:rsidRPr="00796236">
        <w:rPr>
          <w:spacing w:val="-6"/>
          <w:sz w:val="28"/>
          <w:szCs w:val="28"/>
        </w:rPr>
        <w:t xml:space="preserve">двухуровневой </w:t>
      </w:r>
      <w:r w:rsidRPr="00796236">
        <w:rPr>
          <w:spacing w:val="-6"/>
          <w:sz w:val="28"/>
          <w:szCs w:val="28"/>
        </w:rPr>
        <w:t>информац</w:t>
      </w:r>
      <w:r w:rsidRPr="00796236">
        <w:rPr>
          <w:spacing w:val="-6"/>
          <w:sz w:val="28"/>
          <w:szCs w:val="28"/>
        </w:rPr>
        <w:t>и</w:t>
      </w:r>
      <w:r w:rsidRPr="00796236">
        <w:rPr>
          <w:spacing w:val="-6"/>
          <w:sz w:val="28"/>
          <w:szCs w:val="28"/>
        </w:rPr>
        <w:t>онной системы управления инновационно-инвестиционной деятельностью</w:t>
      </w:r>
      <w:r w:rsidR="00B711FD" w:rsidRPr="00796236">
        <w:rPr>
          <w:spacing w:val="-6"/>
          <w:sz w:val="28"/>
          <w:szCs w:val="28"/>
        </w:rPr>
        <w:t>, как и</w:t>
      </w:r>
      <w:r w:rsidR="00B711FD" w:rsidRPr="00796236">
        <w:rPr>
          <w:spacing w:val="-6"/>
          <w:sz w:val="28"/>
          <w:szCs w:val="28"/>
        </w:rPr>
        <w:t>н</w:t>
      </w:r>
      <w:r w:rsidR="00B711FD" w:rsidRPr="00796236">
        <w:rPr>
          <w:spacing w:val="-6"/>
          <w:sz w:val="28"/>
          <w:szCs w:val="28"/>
        </w:rPr>
        <w:t>формационной инфраструктуры</w:t>
      </w:r>
      <w:r w:rsidRPr="00796236">
        <w:rPr>
          <w:spacing w:val="-6"/>
          <w:sz w:val="28"/>
          <w:szCs w:val="28"/>
        </w:rPr>
        <w:t xml:space="preserve">, </w:t>
      </w:r>
      <w:r w:rsidR="00B711FD" w:rsidRPr="00796236">
        <w:rPr>
          <w:spacing w:val="-6"/>
          <w:sz w:val="28"/>
          <w:szCs w:val="28"/>
        </w:rPr>
        <w:t>заключающийся в последовательном изучении фаз цикла инвестиционного проекта с точки зрения этапов получения и переработки и</w:t>
      </w:r>
      <w:r w:rsidR="00B711FD" w:rsidRPr="00796236">
        <w:rPr>
          <w:spacing w:val="-6"/>
          <w:sz w:val="28"/>
          <w:szCs w:val="28"/>
        </w:rPr>
        <w:t>н</w:t>
      </w:r>
      <w:r w:rsidR="00B711FD" w:rsidRPr="00796236">
        <w:rPr>
          <w:spacing w:val="-6"/>
          <w:sz w:val="28"/>
          <w:szCs w:val="28"/>
        </w:rPr>
        <w:t xml:space="preserve">формации, перераспределение которой происходит </w:t>
      </w:r>
      <w:r w:rsidR="00545175" w:rsidRPr="00796236">
        <w:rPr>
          <w:spacing w:val="-6"/>
          <w:sz w:val="28"/>
          <w:szCs w:val="28"/>
        </w:rPr>
        <w:t>по каналам обратной связи через специально выделенный ин</w:t>
      </w:r>
      <w:r w:rsidR="00B711FD" w:rsidRPr="00796236">
        <w:rPr>
          <w:spacing w:val="-6"/>
          <w:sz w:val="28"/>
          <w:szCs w:val="28"/>
        </w:rPr>
        <w:t>формационн</w:t>
      </w:r>
      <w:r w:rsidR="00545175" w:rsidRPr="00796236">
        <w:rPr>
          <w:spacing w:val="-6"/>
          <w:sz w:val="28"/>
          <w:szCs w:val="28"/>
        </w:rPr>
        <w:t xml:space="preserve">ый </w:t>
      </w:r>
      <w:r w:rsidR="00B711FD" w:rsidRPr="00796236">
        <w:rPr>
          <w:spacing w:val="-6"/>
          <w:sz w:val="28"/>
          <w:szCs w:val="28"/>
        </w:rPr>
        <w:t>блок</w:t>
      </w:r>
      <w:r w:rsidR="00545175" w:rsidRPr="00796236">
        <w:rPr>
          <w:spacing w:val="-6"/>
          <w:sz w:val="28"/>
          <w:szCs w:val="28"/>
        </w:rPr>
        <w:t>, что приводит к</w:t>
      </w:r>
      <w:r w:rsidRPr="00796236">
        <w:rPr>
          <w:spacing w:val="-6"/>
          <w:sz w:val="28"/>
          <w:szCs w:val="28"/>
        </w:rPr>
        <w:t xml:space="preserve"> уменьш</w:t>
      </w:r>
      <w:r w:rsidR="00545175" w:rsidRPr="00796236">
        <w:rPr>
          <w:spacing w:val="-6"/>
          <w:sz w:val="28"/>
          <w:szCs w:val="28"/>
        </w:rPr>
        <w:t>ению</w:t>
      </w:r>
      <w:r w:rsidRPr="00796236">
        <w:rPr>
          <w:spacing w:val="-6"/>
          <w:sz w:val="28"/>
          <w:szCs w:val="28"/>
        </w:rPr>
        <w:t xml:space="preserve"> сто</w:t>
      </w:r>
      <w:r w:rsidRPr="00796236">
        <w:rPr>
          <w:spacing w:val="-6"/>
          <w:sz w:val="28"/>
          <w:szCs w:val="28"/>
        </w:rPr>
        <w:t>и</w:t>
      </w:r>
      <w:r w:rsidRPr="00796236">
        <w:rPr>
          <w:spacing w:val="-6"/>
          <w:sz w:val="28"/>
          <w:szCs w:val="28"/>
        </w:rPr>
        <w:t>мость и трудоемкост</w:t>
      </w:r>
      <w:r w:rsidR="00545175" w:rsidRPr="00796236">
        <w:rPr>
          <w:spacing w:val="-6"/>
          <w:sz w:val="28"/>
          <w:szCs w:val="28"/>
        </w:rPr>
        <w:t xml:space="preserve">и </w:t>
      </w:r>
      <w:r w:rsidRPr="00796236">
        <w:rPr>
          <w:spacing w:val="-6"/>
          <w:sz w:val="28"/>
          <w:szCs w:val="28"/>
        </w:rPr>
        <w:t>проводимых расчетов эффективности проекта</w:t>
      </w:r>
      <w:r w:rsidR="00295FEB" w:rsidRPr="00796236">
        <w:rPr>
          <w:spacing w:val="-6"/>
          <w:sz w:val="28"/>
          <w:szCs w:val="28"/>
        </w:rPr>
        <w:t xml:space="preserve"> с учетом риска</w:t>
      </w:r>
      <w:r w:rsidRPr="00796236">
        <w:rPr>
          <w:spacing w:val="-6"/>
          <w:sz w:val="28"/>
          <w:szCs w:val="28"/>
        </w:rPr>
        <w:t>, обеспечивает оперативность управленческих решений</w:t>
      </w:r>
      <w:proofErr w:type="gramEnd"/>
      <w:r w:rsidRPr="00796236">
        <w:rPr>
          <w:spacing w:val="-6"/>
          <w:sz w:val="28"/>
          <w:szCs w:val="28"/>
        </w:rPr>
        <w:t xml:space="preserve"> </w:t>
      </w:r>
      <w:r w:rsidR="00295FEB" w:rsidRPr="00796236">
        <w:rPr>
          <w:spacing w:val="-6"/>
          <w:sz w:val="28"/>
          <w:szCs w:val="28"/>
        </w:rPr>
        <w:t xml:space="preserve">посредством </w:t>
      </w:r>
      <w:r w:rsidRPr="00796236">
        <w:rPr>
          <w:spacing w:val="-6"/>
          <w:sz w:val="28"/>
          <w:szCs w:val="28"/>
        </w:rPr>
        <w:t>оптимизации информационных потоков</w:t>
      </w:r>
      <w:r w:rsidRPr="00796236">
        <w:rPr>
          <w:spacing w:val="-6"/>
          <w:sz w:val="28"/>
          <w:szCs w:val="28"/>
          <w:highlight w:val="white"/>
        </w:rPr>
        <w:t>.</w:t>
      </w:r>
    </w:p>
    <w:p w:rsidR="00F27E84" w:rsidRPr="00796236" w:rsidRDefault="00F27E84" w:rsidP="004F2CA9">
      <w:pPr>
        <w:tabs>
          <w:tab w:val="left" w:pos="1064"/>
        </w:tabs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5.</w:t>
      </w:r>
      <w:r w:rsidRPr="00796236">
        <w:rPr>
          <w:spacing w:val="-6"/>
          <w:sz w:val="28"/>
          <w:szCs w:val="28"/>
        </w:rPr>
        <w:tab/>
        <w:t xml:space="preserve">Разработана </w:t>
      </w:r>
      <w:r w:rsidR="00295FEB" w:rsidRPr="00796236">
        <w:rPr>
          <w:spacing w:val="-6"/>
          <w:sz w:val="28"/>
          <w:szCs w:val="28"/>
        </w:rPr>
        <w:t>модель</w:t>
      </w:r>
      <w:r w:rsidRPr="00796236">
        <w:rPr>
          <w:spacing w:val="-6"/>
          <w:sz w:val="28"/>
          <w:szCs w:val="28"/>
        </w:rPr>
        <w:t xml:space="preserve"> расчета эффективности инвестиционных проектов </w:t>
      </w:r>
      <w:r w:rsidR="00F00280" w:rsidRPr="00796236">
        <w:rPr>
          <w:spacing w:val="-6"/>
          <w:sz w:val="28"/>
          <w:szCs w:val="28"/>
        </w:rPr>
        <w:t xml:space="preserve">с учетом риска </w:t>
      </w:r>
      <w:r w:rsidR="00E25BAE" w:rsidRPr="00796236">
        <w:rPr>
          <w:spacing w:val="-6"/>
          <w:sz w:val="28"/>
          <w:szCs w:val="28"/>
        </w:rPr>
        <w:t>на основе методов теории нечетких множеств</w:t>
      </w:r>
      <w:r w:rsidRPr="00796236">
        <w:rPr>
          <w:spacing w:val="-6"/>
          <w:sz w:val="28"/>
          <w:szCs w:val="28"/>
        </w:rPr>
        <w:t>,</w:t>
      </w:r>
      <w:r w:rsidR="00E25BAE" w:rsidRPr="00796236">
        <w:rPr>
          <w:spacing w:val="-6"/>
          <w:sz w:val="28"/>
          <w:szCs w:val="28"/>
        </w:rPr>
        <w:t xml:space="preserve"> </w:t>
      </w:r>
      <w:r w:rsidR="00295FEB" w:rsidRPr="00796236">
        <w:rPr>
          <w:spacing w:val="-6"/>
          <w:sz w:val="28"/>
          <w:szCs w:val="28"/>
        </w:rPr>
        <w:t xml:space="preserve">позволяющая </w:t>
      </w:r>
      <w:r w:rsidR="00F00280" w:rsidRPr="00796236">
        <w:rPr>
          <w:spacing w:val="-6"/>
          <w:sz w:val="28"/>
          <w:szCs w:val="28"/>
        </w:rPr>
        <w:t xml:space="preserve">повысить достоверность прогнозной оценки. </w:t>
      </w:r>
      <w:proofErr w:type="gramStart"/>
      <w:r w:rsidR="00F00280" w:rsidRPr="00796236">
        <w:rPr>
          <w:spacing w:val="-6"/>
          <w:sz w:val="28"/>
          <w:szCs w:val="28"/>
        </w:rPr>
        <w:t>Авторская модель,</w:t>
      </w:r>
      <w:r w:rsidR="00295FEB" w:rsidRPr="00796236">
        <w:rPr>
          <w:spacing w:val="-6"/>
          <w:sz w:val="28"/>
          <w:szCs w:val="28"/>
        </w:rPr>
        <w:t xml:space="preserve"> в отличие от известных, п</w:t>
      </w:r>
      <w:r w:rsidR="00295FEB" w:rsidRPr="00796236">
        <w:rPr>
          <w:spacing w:val="-6"/>
          <w:sz w:val="28"/>
          <w:szCs w:val="28"/>
        </w:rPr>
        <w:t>о</w:t>
      </w:r>
      <w:r w:rsidR="00295FEB" w:rsidRPr="00796236">
        <w:rPr>
          <w:spacing w:val="-6"/>
          <w:sz w:val="28"/>
          <w:szCs w:val="28"/>
        </w:rPr>
        <w:t xml:space="preserve">строена с </w:t>
      </w:r>
      <w:r w:rsidR="00E25BAE" w:rsidRPr="00796236">
        <w:rPr>
          <w:spacing w:val="-6"/>
          <w:sz w:val="28"/>
          <w:szCs w:val="28"/>
        </w:rPr>
        <w:t>уч</w:t>
      </w:r>
      <w:r w:rsidR="00295FEB" w:rsidRPr="00796236">
        <w:rPr>
          <w:spacing w:val="-6"/>
          <w:sz w:val="28"/>
          <w:szCs w:val="28"/>
        </w:rPr>
        <w:t xml:space="preserve">етом возможного проявления </w:t>
      </w:r>
      <w:r w:rsidRPr="00796236">
        <w:rPr>
          <w:spacing w:val="-6"/>
          <w:sz w:val="28"/>
          <w:szCs w:val="28"/>
        </w:rPr>
        <w:t>синергетическ</w:t>
      </w:r>
      <w:r w:rsidR="00295FEB" w:rsidRPr="00796236">
        <w:rPr>
          <w:spacing w:val="-6"/>
          <w:sz w:val="28"/>
          <w:szCs w:val="28"/>
        </w:rPr>
        <w:t>ого</w:t>
      </w:r>
      <w:r w:rsidRPr="00796236">
        <w:rPr>
          <w:spacing w:val="-6"/>
          <w:sz w:val="28"/>
          <w:szCs w:val="28"/>
        </w:rPr>
        <w:t xml:space="preserve"> эффект</w:t>
      </w:r>
      <w:r w:rsidR="00295FEB" w:rsidRPr="00796236">
        <w:rPr>
          <w:spacing w:val="-6"/>
          <w:sz w:val="28"/>
          <w:szCs w:val="28"/>
        </w:rPr>
        <w:t>а</w:t>
      </w:r>
      <w:r w:rsidRPr="00796236">
        <w:rPr>
          <w:spacing w:val="-6"/>
          <w:sz w:val="28"/>
          <w:szCs w:val="28"/>
        </w:rPr>
        <w:t xml:space="preserve"> как результат</w:t>
      </w:r>
      <w:r w:rsidR="00295FEB" w:rsidRPr="00796236">
        <w:rPr>
          <w:spacing w:val="-6"/>
          <w:sz w:val="28"/>
          <w:szCs w:val="28"/>
        </w:rPr>
        <w:t>а</w:t>
      </w:r>
      <w:r w:rsidRPr="00796236">
        <w:rPr>
          <w:spacing w:val="-6"/>
          <w:sz w:val="28"/>
          <w:szCs w:val="28"/>
        </w:rPr>
        <w:t xml:space="preserve"> согласованного действия различных факторов </w:t>
      </w:r>
      <w:r w:rsidR="00295FEB" w:rsidRPr="00796236">
        <w:rPr>
          <w:spacing w:val="-6"/>
          <w:sz w:val="28"/>
          <w:szCs w:val="28"/>
        </w:rPr>
        <w:t>в зависимости от</w:t>
      </w:r>
      <w:r w:rsidRPr="00796236">
        <w:rPr>
          <w:spacing w:val="-6"/>
          <w:sz w:val="28"/>
          <w:szCs w:val="28"/>
        </w:rPr>
        <w:t xml:space="preserve"> их весовых коэфф</w:t>
      </w:r>
      <w:r w:rsidRPr="00796236">
        <w:rPr>
          <w:spacing w:val="-6"/>
          <w:sz w:val="28"/>
          <w:szCs w:val="28"/>
        </w:rPr>
        <w:t>и</w:t>
      </w:r>
      <w:r w:rsidRPr="00796236">
        <w:rPr>
          <w:spacing w:val="-6"/>
          <w:sz w:val="28"/>
          <w:szCs w:val="28"/>
        </w:rPr>
        <w:t>циентов и формы функции принадлежности.</w:t>
      </w:r>
      <w:proofErr w:type="gramEnd"/>
    </w:p>
    <w:p w:rsidR="00E25BAE" w:rsidRPr="00796236" w:rsidRDefault="00F27E84" w:rsidP="00E21378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b/>
          <w:bCs/>
          <w:spacing w:val="-6"/>
          <w:sz w:val="28"/>
          <w:szCs w:val="28"/>
        </w:rPr>
        <w:t>Теоретическая и практическая значимость работы</w:t>
      </w:r>
      <w:r w:rsidRPr="00796236">
        <w:rPr>
          <w:spacing w:val="-6"/>
          <w:sz w:val="28"/>
          <w:szCs w:val="28"/>
        </w:rPr>
        <w:t xml:space="preserve"> заключается в развитии теории управления инвестициями с учетом риска в условиях неопределенности, п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 xml:space="preserve">средством обоснования </w:t>
      </w:r>
      <w:proofErr w:type="gramStart"/>
      <w:r w:rsidRPr="00796236">
        <w:rPr>
          <w:spacing w:val="-6"/>
          <w:sz w:val="28"/>
          <w:szCs w:val="28"/>
        </w:rPr>
        <w:t>методических подходов</w:t>
      </w:r>
      <w:proofErr w:type="gramEnd"/>
      <w:r w:rsidRPr="00796236">
        <w:rPr>
          <w:spacing w:val="-6"/>
          <w:sz w:val="28"/>
          <w:szCs w:val="28"/>
        </w:rPr>
        <w:t xml:space="preserve"> и методов управления с использов</w:t>
      </w:r>
      <w:r w:rsidRPr="00796236">
        <w:rPr>
          <w:spacing w:val="-6"/>
          <w:sz w:val="28"/>
          <w:szCs w:val="28"/>
        </w:rPr>
        <w:t>а</w:t>
      </w:r>
      <w:r w:rsidRPr="00796236">
        <w:rPr>
          <w:spacing w:val="-6"/>
          <w:sz w:val="28"/>
          <w:szCs w:val="28"/>
        </w:rPr>
        <w:t>нием синергетического подхода, сочетающего принципы системности, нелинейн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>сти и самоорганизации. Результаты диссертационного исследования были использ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>ваны на предприятиях города Орла при оценке эффективности инвестиционн</w:t>
      </w:r>
      <w:r w:rsidR="00E25BAE" w:rsidRPr="00796236">
        <w:rPr>
          <w:spacing w:val="-6"/>
          <w:sz w:val="28"/>
          <w:szCs w:val="28"/>
        </w:rPr>
        <w:t xml:space="preserve">о-инновационной деятельности. </w:t>
      </w:r>
    </w:p>
    <w:p w:rsidR="00F27E84" w:rsidRPr="00796236" w:rsidRDefault="00F27E84" w:rsidP="00E21378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b/>
          <w:bCs/>
          <w:spacing w:val="-6"/>
          <w:sz w:val="28"/>
          <w:szCs w:val="28"/>
        </w:rPr>
        <w:t>Реализация и апробация результатов исследования.</w:t>
      </w:r>
      <w:r w:rsidRPr="00796236">
        <w:rPr>
          <w:spacing w:val="-6"/>
          <w:sz w:val="28"/>
          <w:szCs w:val="28"/>
        </w:rPr>
        <w:t xml:space="preserve"> Основные результаты исследований были представлены на межвузовских научно-практических конфере</w:t>
      </w:r>
      <w:r w:rsidRPr="00796236">
        <w:rPr>
          <w:spacing w:val="-6"/>
          <w:sz w:val="28"/>
          <w:szCs w:val="28"/>
        </w:rPr>
        <w:t>н</w:t>
      </w:r>
      <w:r w:rsidRPr="00796236">
        <w:rPr>
          <w:spacing w:val="-6"/>
          <w:sz w:val="28"/>
          <w:szCs w:val="28"/>
        </w:rPr>
        <w:t>циях и семинарах в 2009-2012 гг., использованы при чтении лекций и проведении практических занятий по дисциплинам «Инновационный менеджмент», «Эконом</w:t>
      </w:r>
      <w:r w:rsidRPr="00796236">
        <w:rPr>
          <w:spacing w:val="-6"/>
          <w:sz w:val="28"/>
          <w:szCs w:val="28"/>
        </w:rPr>
        <w:t>и</w:t>
      </w:r>
      <w:r w:rsidRPr="00796236">
        <w:rPr>
          <w:spacing w:val="-6"/>
          <w:sz w:val="28"/>
          <w:szCs w:val="28"/>
        </w:rPr>
        <w:t>ческая оценка инвестиций», «Управление рисками на предприятии» при подготовке магистрантов в Орловском государственном институте экономики и торговли.</w:t>
      </w:r>
    </w:p>
    <w:p w:rsidR="00F27E84" w:rsidRPr="00796236" w:rsidRDefault="00F27E84" w:rsidP="00E21378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b/>
          <w:bCs/>
          <w:spacing w:val="-6"/>
          <w:sz w:val="28"/>
          <w:szCs w:val="28"/>
        </w:rPr>
        <w:t>Публикации.</w:t>
      </w:r>
      <w:r w:rsidRPr="00796236">
        <w:rPr>
          <w:spacing w:val="-6"/>
          <w:sz w:val="28"/>
          <w:szCs w:val="28"/>
        </w:rPr>
        <w:t xml:space="preserve"> Основные положения и результаты диссертационного исслед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>вания отражены в опубликованных автором 1</w:t>
      </w:r>
      <w:r w:rsidR="005F6AC5" w:rsidRPr="005F6AC5">
        <w:rPr>
          <w:spacing w:val="-6"/>
          <w:sz w:val="28"/>
          <w:szCs w:val="28"/>
        </w:rPr>
        <w:t>3</w:t>
      </w:r>
      <w:r w:rsidRPr="00796236">
        <w:rPr>
          <w:spacing w:val="-6"/>
          <w:sz w:val="28"/>
          <w:szCs w:val="28"/>
        </w:rPr>
        <w:t xml:space="preserve">печатных работах общим объемом </w:t>
      </w:r>
      <w:r w:rsidR="005F6AC5" w:rsidRPr="005F6AC5">
        <w:rPr>
          <w:spacing w:val="-6"/>
          <w:sz w:val="28"/>
          <w:szCs w:val="28"/>
        </w:rPr>
        <w:t>6</w:t>
      </w:r>
      <w:r w:rsidRPr="00796236">
        <w:rPr>
          <w:spacing w:val="-6"/>
          <w:sz w:val="28"/>
          <w:szCs w:val="28"/>
        </w:rPr>
        <w:t>,</w:t>
      </w:r>
      <w:r w:rsidR="005F6AC5" w:rsidRPr="005F6AC5">
        <w:rPr>
          <w:spacing w:val="-6"/>
          <w:sz w:val="28"/>
          <w:szCs w:val="28"/>
        </w:rPr>
        <w:t>6</w:t>
      </w:r>
      <w:r w:rsidRPr="00796236">
        <w:rPr>
          <w:spacing w:val="-6"/>
          <w:sz w:val="28"/>
          <w:szCs w:val="28"/>
        </w:rPr>
        <w:t xml:space="preserve"> п. л., шесть статей опубликовано в журналах, входящих в перечень изданий, рек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 xml:space="preserve">мендованных ВАК </w:t>
      </w:r>
      <w:proofErr w:type="spellStart"/>
      <w:r w:rsidRPr="00796236">
        <w:rPr>
          <w:spacing w:val="-6"/>
          <w:sz w:val="28"/>
          <w:szCs w:val="28"/>
        </w:rPr>
        <w:t>Минобрнауки</w:t>
      </w:r>
      <w:proofErr w:type="spellEnd"/>
      <w:r w:rsidRPr="00796236">
        <w:rPr>
          <w:spacing w:val="-6"/>
          <w:sz w:val="28"/>
          <w:szCs w:val="28"/>
        </w:rPr>
        <w:t xml:space="preserve"> России.</w:t>
      </w:r>
    </w:p>
    <w:p w:rsidR="00F27E84" w:rsidRPr="00796236" w:rsidRDefault="00F27E84" w:rsidP="00E21378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b/>
          <w:bCs/>
          <w:spacing w:val="-6"/>
          <w:sz w:val="28"/>
          <w:szCs w:val="28"/>
        </w:rPr>
        <w:t>Структура диссертации:</w:t>
      </w:r>
      <w:r w:rsidRPr="00796236">
        <w:rPr>
          <w:spacing w:val="-6"/>
          <w:sz w:val="28"/>
          <w:szCs w:val="28"/>
        </w:rPr>
        <w:t xml:space="preserve"> диссертация состоит их введения, трёх глав, списка литературы. Общий объем рукописи составляет 199 страниц, в том числе 26 рису</w:t>
      </w:r>
      <w:r w:rsidRPr="00796236">
        <w:rPr>
          <w:spacing w:val="-6"/>
          <w:sz w:val="28"/>
          <w:szCs w:val="28"/>
        </w:rPr>
        <w:t>н</w:t>
      </w:r>
      <w:r w:rsidRPr="00796236">
        <w:rPr>
          <w:spacing w:val="-6"/>
          <w:sz w:val="28"/>
          <w:szCs w:val="28"/>
        </w:rPr>
        <w:t>ков, 13 таблиц. Библиография включает 147 литературных источников.</w:t>
      </w:r>
    </w:p>
    <w:p w:rsidR="00F27E84" w:rsidRPr="00796236" w:rsidRDefault="00F27E84" w:rsidP="00924D7B">
      <w:pPr>
        <w:widowControl w:val="0"/>
        <w:ind w:firstLine="709"/>
        <w:jc w:val="both"/>
        <w:rPr>
          <w:spacing w:val="-6"/>
          <w:sz w:val="28"/>
          <w:szCs w:val="28"/>
        </w:rPr>
      </w:pPr>
      <w:r w:rsidRPr="00796236">
        <w:rPr>
          <w:b/>
          <w:bCs/>
          <w:spacing w:val="-6"/>
          <w:sz w:val="28"/>
          <w:szCs w:val="28"/>
        </w:rPr>
        <w:t>Во введении</w:t>
      </w:r>
      <w:r w:rsidRPr="00796236">
        <w:rPr>
          <w:spacing w:val="-6"/>
          <w:sz w:val="28"/>
          <w:szCs w:val="28"/>
        </w:rPr>
        <w:t xml:space="preserve"> обоснована актуальность темы исследования, характеризуется степень её изученности, обозначены цели и задачи, определены объект и предмет, методическая и теоретическая основа диссертационной работы, раскрыта научная новизна, представлены сведения о практической значимости и апробации работы.</w:t>
      </w:r>
    </w:p>
    <w:p w:rsidR="00F27E84" w:rsidRPr="00796236" w:rsidRDefault="00F27E84" w:rsidP="00473767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b/>
          <w:bCs/>
          <w:spacing w:val="-6"/>
          <w:sz w:val="28"/>
          <w:szCs w:val="28"/>
        </w:rPr>
        <w:t xml:space="preserve">В первой главе </w:t>
      </w:r>
      <w:r w:rsidRPr="00796236">
        <w:rPr>
          <w:spacing w:val="-6"/>
          <w:sz w:val="28"/>
          <w:szCs w:val="28"/>
        </w:rPr>
        <w:t>«</w:t>
      </w:r>
      <w:r w:rsidRPr="00796236">
        <w:rPr>
          <w:b/>
          <w:bCs/>
          <w:spacing w:val="-6"/>
          <w:sz w:val="28"/>
          <w:szCs w:val="28"/>
        </w:rPr>
        <w:t xml:space="preserve">Теоретические основы управления инновационно-инвестиционной деятельностью предприятия» </w:t>
      </w:r>
      <w:r w:rsidRPr="00796236">
        <w:rPr>
          <w:spacing w:val="-6"/>
          <w:sz w:val="28"/>
          <w:szCs w:val="28"/>
        </w:rPr>
        <w:t>рассмотрены проблемы и перспе</w:t>
      </w:r>
      <w:r w:rsidRPr="00796236">
        <w:rPr>
          <w:spacing w:val="-6"/>
          <w:sz w:val="28"/>
          <w:szCs w:val="28"/>
        </w:rPr>
        <w:t>к</w:t>
      </w:r>
      <w:r w:rsidRPr="00796236">
        <w:rPr>
          <w:spacing w:val="-6"/>
          <w:sz w:val="28"/>
          <w:szCs w:val="28"/>
        </w:rPr>
        <w:t>тивы развития инновационно-инвестиционной деятельности в России</w:t>
      </w:r>
      <w:r w:rsidR="002E72B2" w:rsidRPr="00796236">
        <w:rPr>
          <w:spacing w:val="-6"/>
          <w:sz w:val="28"/>
          <w:szCs w:val="28"/>
        </w:rPr>
        <w:t xml:space="preserve"> и теоретич</w:t>
      </w:r>
      <w:r w:rsidR="002E72B2" w:rsidRPr="00796236">
        <w:rPr>
          <w:spacing w:val="-6"/>
          <w:sz w:val="28"/>
          <w:szCs w:val="28"/>
        </w:rPr>
        <w:t>е</w:t>
      </w:r>
      <w:r w:rsidR="002E72B2" w:rsidRPr="00796236">
        <w:rPr>
          <w:spacing w:val="-6"/>
          <w:sz w:val="28"/>
          <w:szCs w:val="28"/>
        </w:rPr>
        <w:lastRenderedPageBreak/>
        <w:t xml:space="preserve">ские основы построения </w:t>
      </w:r>
      <w:r w:rsidR="007C1FB1" w:rsidRPr="00796236">
        <w:rPr>
          <w:spacing w:val="-6"/>
          <w:sz w:val="28"/>
          <w:szCs w:val="28"/>
        </w:rPr>
        <w:t xml:space="preserve">различных </w:t>
      </w:r>
      <w:r w:rsidR="002E72B2" w:rsidRPr="00796236">
        <w:rPr>
          <w:spacing w:val="-6"/>
          <w:sz w:val="28"/>
          <w:szCs w:val="28"/>
        </w:rPr>
        <w:t>систем управления</w:t>
      </w:r>
      <w:r w:rsidR="007C1FB1" w:rsidRPr="00796236">
        <w:rPr>
          <w:spacing w:val="-6"/>
          <w:sz w:val="28"/>
          <w:szCs w:val="28"/>
        </w:rPr>
        <w:t>. Показано, что наиболее э</w:t>
      </w:r>
      <w:r w:rsidR="007C1FB1" w:rsidRPr="00796236">
        <w:rPr>
          <w:spacing w:val="-6"/>
          <w:sz w:val="28"/>
          <w:szCs w:val="28"/>
        </w:rPr>
        <w:t>ф</w:t>
      </w:r>
      <w:r w:rsidR="007C1FB1" w:rsidRPr="00796236">
        <w:rPr>
          <w:spacing w:val="-6"/>
          <w:sz w:val="28"/>
          <w:szCs w:val="28"/>
        </w:rPr>
        <w:t>фективны те из них, которые учитывают риск. В этой связи п</w:t>
      </w:r>
      <w:r w:rsidR="002E72B2" w:rsidRPr="00796236">
        <w:rPr>
          <w:spacing w:val="-6"/>
          <w:sz w:val="28"/>
          <w:szCs w:val="28"/>
        </w:rPr>
        <w:t>роанализирована су</w:t>
      </w:r>
      <w:r w:rsidR="002E72B2" w:rsidRPr="00796236">
        <w:rPr>
          <w:spacing w:val="-6"/>
          <w:sz w:val="28"/>
          <w:szCs w:val="28"/>
        </w:rPr>
        <w:t>щ</w:t>
      </w:r>
      <w:r w:rsidR="002E72B2" w:rsidRPr="00796236">
        <w:rPr>
          <w:spacing w:val="-6"/>
          <w:sz w:val="28"/>
          <w:szCs w:val="28"/>
        </w:rPr>
        <w:t>ность понятия «риск» и раскрыта регулирующая функции</w:t>
      </w:r>
      <w:r w:rsidR="007C1FB1" w:rsidRPr="00796236">
        <w:rPr>
          <w:spacing w:val="-6"/>
          <w:sz w:val="28"/>
          <w:szCs w:val="28"/>
        </w:rPr>
        <w:t xml:space="preserve"> риска</w:t>
      </w:r>
      <w:r w:rsidR="002E72B2" w:rsidRPr="00796236">
        <w:rPr>
          <w:spacing w:val="-6"/>
          <w:sz w:val="28"/>
          <w:szCs w:val="28"/>
        </w:rPr>
        <w:t xml:space="preserve"> на микро- и макр</w:t>
      </w:r>
      <w:r w:rsidR="002E72B2" w:rsidRPr="00796236">
        <w:rPr>
          <w:spacing w:val="-6"/>
          <w:sz w:val="28"/>
          <w:szCs w:val="28"/>
        </w:rPr>
        <w:t>о</w:t>
      </w:r>
      <w:r w:rsidR="002E72B2" w:rsidRPr="00796236">
        <w:rPr>
          <w:spacing w:val="-6"/>
          <w:sz w:val="28"/>
          <w:szCs w:val="28"/>
        </w:rPr>
        <w:t xml:space="preserve">экономическом уровнях. </w:t>
      </w:r>
      <w:r w:rsidR="007C1FB1" w:rsidRPr="00796236">
        <w:rPr>
          <w:spacing w:val="-6"/>
          <w:sz w:val="28"/>
          <w:szCs w:val="28"/>
        </w:rPr>
        <w:t>Обосновано построение системы у</w:t>
      </w:r>
      <w:r w:rsidRPr="00796236">
        <w:rPr>
          <w:spacing w:val="-6"/>
          <w:sz w:val="28"/>
          <w:szCs w:val="28"/>
          <w:highlight w:val="white"/>
        </w:rPr>
        <w:t>правлени</w:t>
      </w:r>
      <w:r w:rsidR="007C1FB1" w:rsidRPr="00796236">
        <w:rPr>
          <w:spacing w:val="-6"/>
          <w:sz w:val="28"/>
          <w:szCs w:val="28"/>
          <w:highlight w:val="white"/>
        </w:rPr>
        <w:t>я инвестицио</w:t>
      </w:r>
      <w:r w:rsidR="007C1FB1" w:rsidRPr="00796236">
        <w:rPr>
          <w:spacing w:val="-6"/>
          <w:sz w:val="28"/>
          <w:szCs w:val="28"/>
          <w:highlight w:val="white"/>
        </w:rPr>
        <w:t>н</w:t>
      </w:r>
      <w:r w:rsidR="007C1FB1" w:rsidRPr="00796236">
        <w:rPr>
          <w:spacing w:val="-6"/>
          <w:sz w:val="28"/>
          <w:szCs w:val="28"/>
          <w:highlight w:val="white"/>
        </w:rPr>
        <w:t xml:space="preserve">но-инновационной деятельностью </w:t>
      </w:r>
      <w:r w:rsidRPr="00796236">
        <w:rPr>
          <w:spacing w:val="-6"/>
          <w:sz w:val="28"/>
          <w:szCs w:val="28"/>
          <w:highlight w:val="white"/>
        </w:rPr>
        <w:t>предприяти</w:t>
      </w:r>
      <w:r w:rsidR="007C1FB1" w:rsidRPr="00796236">
        <w:rPr>
          <w:spacing w:val="-6"/>
          <w:sz w:val="28"/>
          <w:szCs w:val="28"/>
          <w:highlight w:val="white"/>
        </w:rPr>
        <w:t>я</w:t>
      </w:r>
      <w:r w:rsidRPr="00796236">
        <w:rPr>
          <w:spacing w:val="-6"/>
          <w:sz w:val="28"/>
          <w:szCs w:val="28"/>
          <w:highlight w:val="white"/>
        </w:rPr>
        <w:t xml:space="preserve"> </w:t>
      </w:r>
      <w:r w:rsidR="007C1FB1" w:rsidRPr="00796236">
        <w:rPr>
          <w:spacing w:val="-6"/>
          <w:sz w:val="28"/>
          <w:szCs w:val="28"/>
          <w:highlight w:val="white"/>
        </w:rPr>
        <w:t xml:space="preserve">с позиций </w:t>
      </w:r>
      <w:r w:rsidRPr="00796236">
        <w:rPr>
          <w:spacing w:val="-6"/>
          <w:sz w:val="28"/>
          <w:szCs w:val="28"/>
          <w:highlight w:val="white"/>
        </w:rPr>
        <w:t>концепции приемлемого риска, допускающего возможность принятия рационального решения</w:t>
      </w:r>
      <w:r w:rsidR="008043D8" w:rsidRPr="00796236">
        <w:rPr>
          <w:spacing w:val="-6"/>
          <w:sz w:val="28"/>
          <w:szCs w:val="28"/>
          <w:highlight w:val="white"/>
        </w:rPr>
        <w:t>.</w:t>
      </w:r>
    </w:p>
    <w:p w:rsidR="00F27E84" w:rsidRPr="00796236" w:rsidRDefault="00F27E84" w:rsidP="00531345">
      <w:pPr>
        <w:shd w:val="clear" w:color="auto" w:fill="FFFFFF"/>
        <w:tabs>
          <w:tab w:val="left" w:pos="993"/>
        </w:tabs>
        <w:ind w:firstLine="709"/>
        <w:jc w:val="both"/>
        <w:rPr>
          <w:spacing w:val="-6"/>
          <w:sz w:val="28"/>
          <w:szCs w:val="28"/>
        </w:rPr>
      </w:pPr>
      <w:r w:rsidRPr="00796236">
        <w:rPr>
          <w:b/>
          <w:bCs/>
          <w:spacing w:val="-6"/>
          <w:sz w:val="28"/>
          <w:szCs w:val="28"/>
        </w:rPr>
        <w:t>Во второй главе «Теоретико-</w:t>
      </w:r>
      <w:proofErr w:type="gramStart"/>
      <w:r w:rsidRPr="00796236">
        <w:rPr>
          <w:b/>
          <w:bCs/>
          <w:spacing w:val="-6"/>
          <w:sz w:val="28"/>
          <w:szCs w:val="28"/>
        </w:rPr>
        <w:t>методический анализ</w:t>
      </w:r>
      <w:proofErr w:type="gramEnd"/>
      <w:r w:rsidRPr="00796236">
        <w:rPr>
          <w:b/>
          <w:bCs/>
          <w:spacing w:val="-6"/>
          <w:sz w:val="28"/>
          <w:szCs w:val="28"/>
        </w:rPr>
        <w:t xml:space="preserve"> инновационно-инвестиционной деятельности предприятия на базе синергетического подхода» </w:t>
      </w:r>
      <w:r w:rsidRPr="00796236">
        <w:rPr>
          <w:spacing w:val="-6"/>
          <w:sz w:val="28"/>
          <w:szCs w:val="28"/>
        </w:rPr>
        <w:t xml:space="preserve">представлены основные положения синергетического подхода, а также показано, что синергетический подход к управлению является ответом на вызов «нелинейности» в экономике. Это обусловило необходимость применения </w:t>
      </w:r>
      <w:r w:rsidR="008043D8" w:rsidRPr="00796236">
        <w:rPr>
          <w:spacing w:val="-6"/>
          <w:sz w:val="28"/>
          <w:szCs w:val="28"/>
        </w:rPr>
        <w:t xml:space="preserve">методов </w:t>
      </w:r>
      <w:r w:rsidRPr="00796236">
        <w:rPr>
          <w:spacing w:val="-6"/>
          <w:sz w:val="28"/>
          <w:szCs w:val="28"/>
        </w:rPr>
        <w:t xml:space="preserve">теории нечетких множеств к исследованию процесса управления с учетом рисков, что позволило </w:t>
      </w:r>
      <w:r w:rsidR="008043D8" w:rsidRPr="00796236">
        <w:rPr>
          <w:spacing w:val="-6"/>
          <w:sz w:val="28"/>
          <w:szCs w:val="28"/>
        </w:rPr>
        <w:t>с большей вероятностью получать прогнозную оценку эффективности управления и</w:t>
      </w:r>
      <w:r w:rsidR="008043D8" w:rsidRPr="00796236">
        <w:rPr>
          <w:spacing w:val="-6"/>
          <w:sz w:val="28"/>
          <w:szCs w:val="28"/>
        </w:rPr>
        <w:t>н</w:t>
      </w:r>
      <w:r w:rsidR="008043D8" w:rsidRPr="00796236">
        <w:rPr>
          <w:spacing w:val="-6"/>
          <w:sz w:val="28"/>
          <w:szCs w:val="28"/>
        </w:rPr>
        <w:t xml:space="preserve">вестиционно-инновационной деятельностью предприятия и </w:t>
      </w:r>
      <w:r w:rsidR="004758B9" w:rsidRPr="00796236">
        <w:rPr>
          <w:spacing w:val="-6"/>
          <w:sz w:val="28"/>
          <w:szCs w:val="28"/>
        </w:rPr>
        <w:t xml:space="preserve">выбирать оптимальную стратегию поведения, </w:t>
      </w:r>
      <w:r w:rsidR="006D5BDE" w:rsidRPr="00796236">
        <w:rPr>
          <w:spacing w:val="-6"/>
          <w:sz w:val="28"/>
          <w:szCs w:val="28"/>
        </w:rPr>
        <w:t xml:space="preserve">обеспечивающую условия, в которых могут возникать </w:t>
      </w:r>
      <w:r w:rsidRPr="00796236">
        <w:rPr>
          <w:spacing w:val="-6"/>
          <w:sz w:val="28"/>
          <w:szCs w:val="28"/>
        </w:rPr>
        <w:t>сине</w:t>
      </w:r>
      <w:r w:rsidRPr="00796236">
        <w:rPr>
          <w:spacing w:val="-6"/>
          <w:sz w:val="28"/>
          <w:szCs w:val="28"/>
        </w:rPr>
        <w:t>р</w:t>
      </w:r>
      <w:r w:rsidRPr="00796236">
        <w:rPr>
          <w:spacing w:val="-6"/>
          <w:sz w:val="28"/>
          <w:szCs w:val="28"/>
        </w:rPr>
        <w:t>гетически</w:t>
      </w:r>
      <w:r w:rsidR="006D5BDE" w:rsidRPr="00796236">
        <w:rPr>
          <w:spacing w:val="-6"/>
          <w:sz w:val="28"/>
          <w:szCs w:val="28"/>
        </w:rPr>
        <w:t>е</w:t>
      </w:r>
      <w:r w:rsidRPr="00796236">
        <w:rPr>
          <w:spacing w:val="-6"/>
          <w:sz w:val="28"/>
          <w:szCs w:val="28"/>
        </w:rPr>
        <w:t xml:space="preserve"> эффект</w:t>
      </w:r>
      <w:r w:rsidR="006D5BDE" w:rsidRPr="00796236">
        <w:rPr>
          <w:spacing w:val="-6"/>
          <w:sz w:val="28"/>
          <w:szCs w:val="28"/>
        </w:rPr>
        <w:t xml:space="preserve">ы. </w:t>
      </w:r>
    </w:p>
    <w:p w:rsidR="00F27E84" w:rsidRPr="00796236" w:rsidRDefault="00F27E84" w:rsidP="00AC6C32">
      <w:pPr>
        <w:tabs>
          <w:tab w:val="left" w:pos="1036"/>
        </w:tabs>
        <w:ind w:firstLine="726"/>
        <w:jc w:val="both"/>
        <w:rPr>
          <w:b/>
          <w:bCs/>
          <w:spacing w:val="-6"/>
          <w:sz w:val="28"/>
          <w:szCs w:val="28"/>
        </w:rPr>
      </w:pPr>
      <w:r w:rsidRPr="00796236">
        <w:rPr>
          <w:b/>
          <w:bCs/>
          <w:spacing w:val="-6"/>
          <w:sz w:val="28"/>
          <w:szCs w:val="28"/>
        </w:rPr>
        <w:t>В третьей главе «Методические основы управления эффективностью и</w:t>
      </w:r>
      <w:r w:rsidRPr="00796236">
        <w:rPr>
          <w:b/>
          <w:bCs/>
          <w:spacing w:val="-6"/>
          <w:sz w:val="28"/>
          <w:szCs w:val="28"/>
        </w:rPr>
        <w:t>н</w:t>
      </w:r>
      <w:r w:rsidRPr="00796236">
        <w:rPr>
          <w:b/>
          <w:bCs/>
          <w:spacing w:val="-6"/>
          <w:sz w:val="28"/>
          <w:szCs w:val="28"/>
        </w:rPr>
        <w:t xml:space="preserve">вестиций инновационно-ориентированного предприятия с учетом риска» </w:t>
      </w:r>
      <w:r w:rsidRPr="00796236">
        <w:rPr>
          <w:spacing w:val="-6"/>
          <w:sz w:val="28"/>
          <w:szCs w:val="28"/>
        </w:rPr>
        <w:t>из</w:t>
      </w:r>
      <w:r w:rsidRPr="00796236">
        <w:rPr>
          <w:spacing w:val="-6"/>
          <w:sz w:val="28"/>
          <w:szCs w:val="28"/>
        </w:rPr>
        <w:t>у</w:t>
      </w:r>
      <w:r w:rsidRPr="00796236">
        <w:rPr>
          <w:spacing w:val="-6"/>
          <w:sz w:val="28"/>
          <w:szCs w:val="28"/>
        </w:rPr>
        <w:t xml:space="preserve">чены базовые основы формирования системы управления. Предложен </w:t>
      </w:r>
      <w:proofErr w:type="gramStart"/>
      <w:r w:rsidRPr="00796236">
        <w:rPr>
          <w:spacing w:val="-6"/>
          <w:sz w:val="28"/>
          <w:szCs w:val="28"/>
        </w:rPr>
        <w:t>методический подход</w:t>
      </w:r>
      <w:proofErr w:type="gramEnd"/>
      <w:r w:rsidRPr="00796236">
        <w:rPr>
          <w:spacing w:val="-6"/>
          <w:sz w:val="28"/>
          <w:szCs w:val="28"/>
        </w:rPr>
        <w:t xml:space="preserve"> к процессу разработки информационной с</w:t>
      </w:r>
      <w:r w:rsidRPr="00796236">
        <w:rPr>
          <w:spacing w:val="-6"/>
          <w:sz w:val="28"/>
          <w:szCs w:val="28"/>
          <w:highlight w:val="white"/>
        </w:rPr>
        <w:t>истем</w:t>
      </w:r>
      <w:r w:rsidR="006D5BDE" w:rsidRPr="00796236">
        <w:rPr>
          <w:spacing w:val="-6"/>
          <w:sz w:val="28"/>
          <w:szCs w:val="28"/>
          <w:highlight w:val="white"/>
        </w:rPr>
        <w:t>ы</w:t>
      </w:r>
      <w:r w:rsidRPr="00796236">
        <w:rPr>
          <w:spacing w:val="-6"/>
          <w:sz w:val="28"/>
          <w:szCs w:val="28"/>
          <w:highlight w:val="white"/>
        </w:rPr>
        <w:t xml:space="preserve"> управления</w:t>
      </w:r>
      <w:r w:rsidR="006D5BDE" w:rsidRPr="00796236">
        <w:rPr>
          <w:spacing w:val="-6"/>
          <w:sz w:val="28"/>
          <w:szCs w:val="28"/>
          <w:highlight w:val="white"/>
        </w:rPr>
        <w:t>,</w:t>
      </w:r>
      <w:r w:rsidRPr="00796236">
        <w:rPr>
          <w:spacing w:val="-6"/>
          <w:sz w:val="28"/>
          <w:szCs w:val="28"/>
          <w:highlight w:val="white"/>
        </w:rPr>
        <w:t xml:space="preserve"> </w:t>
      </w:r>
      <w:r w:rsidRPr="00796236">
        <w:rPr>
          <w:spacing w:val="-6"/>
          <w:sz w:val="28"/>
          <w:szCs w:val="28"/>
        </w:rPr>
        <w:t>обеспечива</w:t>
      </w:r>
      <w:r w:rsidRPr="00796236">
        <w:rPr>
          <w:spacing w:val="-6"/>
          <w:sz w:val="28"/>
          <w:szCs w:val="28"/>
        </w:rPr>
        <w:t>ю</w:t>
      </w:r>
      <w:r w:rsidRPr="00796236">
        <w:rPr>
          <w:spacing w:val="-6"/>
          <w:sz w:val="28"/>
          <w:szCs w:val="28"/>
        </w:rPr>
        <w:t>щий оперативность управленческих решений за счет оптимизации информационных потоков</w:t>
      </w:r>
      <w:r w:rsidR="006D5BDE" w:rsidRPr="00796236">
        <w:rPr>
          <w:spacing w:val="-6"/>
          <w:sz w:val="28"/>
          <w:szCs w:val="28"/>
        </w:rPr>
        <w:t xml:space="preserve">, </w:t>
      </w:r>
      <w:r w:rsidRPr="00796236">
        <w:rPr>
          <w:spacing w:val="-6"/>
          <w:sz w:val="28"/>
          <w:szCs w:val="28"/>
        </w:rPr>
        <w:t xml:space="preserve">и </w:t>
      </w:r>
      <w:r w:rsidRPr="00796236">
        <w:rPr>
          <w:spacing w:val="-6"/>
          <w:sz w:val="28"/>
          <w:szCs w:val="28"/>
          <w:highlight w:val="white"/>
        </w:rPr>
        <w:t>позволяющий определить уровень инвестиционных рисков</w:t>
      </w:r>
      <w:r w:rsidRPr="00796236">
        <w:rPr>
          <w:spacing w:val="-6"/>
          <w:sz w:val="28"/>
          <w:szCs w:val="28"/>
        </w:rPr>
        <w:t xml:space="preserve">. </w:t>
      </w:r>
      <w:r w:rsidR="00F85E8B" w:rsidRPr="00796236">
        <w:rPr>
          <w:spacing w:val="-6"/>
          <w:sz w:val="28"/>
          <w:szCs w:val="28"/>
        </w:rPr>
        <w:t>Р</w:t>
      </w:r>
      <w:r w:rsidRPr="00796236">
        <w:rPr>
          <w:spacing w:val="-6"/>
          <w:sz w:val="28"/>
          <w:szCs w:val="28"/>
        </w:rPr>
        <w:t xml:space="preserve">азработана </w:t>
      </w:r>
      <w:r w:rsidR="00F85E8B" w:rsidRPr="00796236">
        <w:rPr>
          <w:spacing w:val="-6"/>
          <w:sz w:val="28"/>
          <w:szCs w:val="28"/>
        </w:rPr>
        <w:t xml:space="preserve">модель оценки эффективности инвестирования в инновационные проекты </w:t>
      </w:r>
      <w:r w:rsidRPr="00796236">
        <w:rPr>
          <w:spacing w:val="-6"/>
          <w:sz w:val="28"/>
          <w:szCs w:val="28"/>
        </w:rPr>
        <w:t>с испол</w:t>
      </w:r>
      <w:r w:rsidRPr="00796236">
        <w:rPr>
          <w:spacing w:val="-6"/>
          <w:sz w:val="28"/>
          <w:szCs w:val="28"/>
        </w:rPr>
        <w:t>ь</w:t>
      </w:r>
      <w:r w:rsidRPr="00796236">
        <w:rPr>
          <w:spacing w:val="-6"/>
          <w:sz w:val="28"/>
          <w:szCs w:val="28"/>
        </w:rPr>
        <w:t>зованием нечетких множеств, учитывающая взаимодействие внутрисистемных фа</w:t>
      </w:r>
      <w:r w:rsidRPr="00796236">
        <w:rPr>
          <w:spacing w:val="-6"/>
          <w:sz w:val="28"/>
          <w:szCs w:val="28"/>
        </w:rPr>
        <w:t>к</w:t>
      </w:r>
      <w:r w:rsidRPr="00796236">
        <w:rPr>
          <w:spacing w:val="-6"/>
          <w:sz w:val="28"/>
          <w:szCs w:val="28"/>
        </w:rPr>
        <w:t>торов</w:t>
      </w:r>
      <w:r w:rsidR="00F85E8B" w:rsidRPr="00796236">
        <w:rPr>
          <w:spacing w:val="-6"/>
          <w:sz w:val="28"/>
          <w:szCs w:val="28"/>
        </w:rPr>
        <w:t xml:space="preserve"> </w:t>
      </w:r>
      <w:r w:rsidRPr="00796236">
        <w:rPr>
          <w:spacing w:val="-6"/>
          <w:sz w:val="28"/>
          <w:szCs w:val="28"/>
        </w:rPr>
        <w:t>и влияние на них внешней среды</w:t>
      </w:r>
      <w:r w:rsidR="006D5BDE" w:rsidRPr="00796236">
        <w:rPr>
          <w:spacing w:val="-6"/>
          <w:sz w:val="28"/>
          <w:szCs w:val="28"/>
        </w:rPr>
        <w:t>.</w:t>
      </w:r>
    </w:p>
    <w:p w:rsidR="00F27E84" w:rsidRPr="00796236" w:rsidRDefault="00F27E84" w:rsidP="00AC6C32">
      <w:pPr>
        <w:widowControl w:val="0"/>
        <w:ind w:firstLine="709"/>
        <w:jc w:val="both"/>
        <w:rPr>
          <w:spacing w:val="-6"/>
          <w:sz w:val="28"/>
          <w:szCs w:val="28"/>
        </w:rPr>
      </w:pPr>
      <w:r w:rsidRPr="00796236">
        <w:rPr>
          <w:b/>
          <w:bCs/>
          <w:spacing w:val="-6"/>
          <w:sz w:val="28"/>
          <w:szCs w:val="28"/>
        </w:rPr>
        <w:t xml:space="preserve">В заключении </w:t>
      </w:r>
      <w:r w:rsidRPr="00796236">
        <w:rPr>
          <w:spacing w:val="-6"/>
          <w:sz w:val="28"/>
          <w:szCs w:val="28"/>
        </w:rPr>
        <w:t>подведены окончательные итоги, основанные на результатах исследования.</w:t>
      </w:r>
    </w:p>
    <w:p w:rsidR="00F27E84" w:rsidRPr="00796236" w:rsidRDefault="00F27E84" w:rsidP="00AC6C32">
      <w:pPr>
        <w:widowControl w:val="0"/>
        <w:ind w:firstLine="709"/>
        <w:jc w:val="both"/>
        <w:rPr>
          <w:b/>
          <w:bCs/>
          <w:spacing w:val="-6"/>
          <w:sz w:val="28"/>
          <w:szCs w:val="28"/>
        </w:rPr>
      </w:pPr>
      <w:r w:rsidRPr="00796236">
        <w:rPr>
          <w:b/>
          <w:bCs/>
          <w:spacing w:val="-6"/>
          <w:sz w:val="28"/>
          <w:szCs w:val="28"/>
        </w:rPr>
        <w:t xml:space="preserve">В приложениях </w:t>
      </w:r>
      <w:r w:rsidRPr="00796236">
        <w:rPr>
          <w:spacing w:val="-6"/>
          <w:sz w:val="28"/>
          <w:szCs w:val="28"/>
        </w:rPr>
        <w:t>представлены таблицы, дополняющие основной материал диссертационной работы.</w:t>
      </w:r>
    </w:p>
    <w:p w:rsidR="00F27E84" w:rsidRPr="00796236" w:rsidRDefault="00F27E84" w:rsidP="00E21378">
      <w:pPr>
        <w:ind w:firstLine="709"/>
        <w:jc w:val="both"/>
        <w:rPr>
          <w:b/>
          <w:bCs/>
          <w:spacing w:val="-6"/>
          <w:sz w:val="28"/>
          <w:szCs w:val="28"/>
        </w:rPr>
      </w:pPr>
    </w:p>
    <w:p w:rsidR="00F27E84" w:rsidRPr="00796236" w:rsidRDefault="00F27E84" w:rsidP="00E21378">
      <w:pPr>
        <w:widowControl w:val="0"/>
        <w:ind w:firstLine="709"/>
        <w:jc w:val="center"/>
        <w:outlineLvl w:val="0"/>
        <w:rPr>
          <w:b/>
          <w:bCs/>
          <w:spacing w:val="-6"/>
          <w:sz w:val="28"/>
          <w:szCs w:val="28"/>
        </w:rPr>
      </w:pPr>
      <w:r w:rsidRPr="00796236">
        <w:rPr>
          <w:b/>
          <w:bCs/>
          <w:spacing w:val="-6"/>
          <w:sz w:val="28"/>
          <w:szCs w:val="28"/>
        </w:rPr>
        <w:t xml:space="preserve">ОСНОВНЫЕ ПОЛОЖЕНИЯ И РЕЗУЛЬТАТЫ РАБОТЫ, </w:t>
      </w:r>
    </w:p>
    <w:p w:rsidR="00F27E84" w:rsidRPr="00796236" w:rsidRDefault="00F27E84" w:rsidP="00E21378">
      <w:pPr>
        <w:widowControl w:val="0"/>
        <w:ind w:firstLine="709"/>
        <w:jc w:val="center"/>
        <w:outlineLvl w:val="0"/>
        <w:rPr>
          <w:b/>
          <w:bCs/>
          <w:spacing w:val="-6"/>
          <w:sz w:val="28"/>
          <w:szCs w:val="28"/>
        </w:rPr>
      </w:pPr>
      <w:proofErr w:type="gramStart"/>
      <w:r w:rsidRPr="00796236">
        <w:rPr>
          <w:b/>
          <w:bCs/>
          <w:spacing w:val="-6"/>
          <w:sz w:val="28"/>
          <w:szCs w:val="28"/>
        </w:rPr>
        <w:t>ВЫНОСИМЫЕ</w:t>
      </w:r>
      <w:proofErr w:type="gramEnd"/>
      <w:r w:rsidRPr="00796236">
        <w:rPr>
          <w:b/>
          <w:bCs/>
          <w:spacing w:val="-6"/>
          <w:sz w:val="28"/>
          <w:szCs w:val="28"/>
        </w:rPr>
        <w:t xml:space="preserve"> НА ЗАЩИТУ</w:t>
      </w:r>
    </w:p>
    <w:p w:rsidR="00D83AA8" w:rsidRPr="00796236" w:rsidRDefault="00D83AA8" w:rsidP="00D83AA8">
      <w:pPr>
        <w:pStyle w:val="a3"/>
        <w:numPr>
          <w:ilvl w:val="0"/>
          <w:numId w:val="2"/>
        </w:numPr>
        <w:tabs>
          <w:tab w:val="left" w:pos="1064"/>
        </w:tabs>
        <w:autoSpaceDE w:val="0"/>
        <w:autoSpaceDN w:val="0"/>
        <w:adjustRightInd w:val="0"/>
        <w:ind w:left="0" w:firstLine="709"/>
        <w:contextualSpacing/>
        <w:jc w:val="both"/>
        <w:rPr>
          <w:b/>
          <w:spacing w:val="-6"/>
        </w:rPr>
      </w:pPr>
      <w:r w:rsidRPr="00796236">
        <w:rPr>
          <w:b/>
          <w:spacing w:val="-6"/>
        </w:rPr>
        <w:t>Установлено, что синергетический подход является одним из важне</w:t>
      </w:r>
      <w:r w:rsidRPr="00796236">
        <w:rPr>
          <w:b/>
          <w:spacing w:val="-6"/>
        </w:rPr>
        <w:t>й</w:t>
      </w:r>
      <w:r w:rsidRPr="00796236">
        <w:rPr>
          <w:b/>
          <w:spacing w:val="-6"/>
        </w:rPr>
        <w:t xml:space="preserve">ших направлений исследования процесса управления инновационно-инвестиционной деятельностью предприятия. </w:t>
      </w:r>
    </w:p>
    <w:p w:rsidR="00D83AA8" w:rsidRPr="00796236" w:rsidRDefault="00D83AA8" w:rsidP="00D83AA8">
      <w:pPr>
        <w:pStyle w:val="a3"/>
        <w:ind w:left="0" w:firstLine="709"/>
        <w:jc w:val="both"/>
        <w:rPr>
          <w:spacing w:val="-6"/>
        </w:rPr>
      </w:pPr>
      <w:r w:rsidRPr="00796236">
        <w:rPr>
          <w:spacing w:val="-6"/>
        </w:rPr>
        <w:t>Экономическое развитие – это непрерывное поступательное движение, кот</w:t>
      </w:r>
      <w:r w:rsidRPr="00796236">
        <w:rPr>
          <w:spacing w:val="-6"/>
        </w:rPr>
        <w:t>о</w:t>
      </w:r>
      <w:r w:rsidRPr="00796236">
        <w:rPr>
          <w:spacing w:val="-6"/>
        </w:rPr>
        <w:t>рое связано с ростом потенциальной нестабильности,  неравновесности, возможн</w:t>
      </w:r>
      <w:r w:rsidRPr="00796236">
        <w:rPr>
          <w:spacing w:val="-6"/>
        </w:rPr>
        <w:t>о</w:t>
      </w:r>
      <w:r w:rsidRPr="00796236">
        <w:rPr>
          <w:spacing w:val="-6"/>
        </w:rPr>
        <w:t>стью бифуркации, а, следовательно, с усложнением и совершенствованием системы в целом. Процессы экономического развития не имеют</w:t>
      </w:r>
      <w:r w:rsidRPr="00796236">
        <w:rPr>
          <w:b/>
          <w:bCs/>
          <w:spacing w:val="-6"/>
        </w:rPr>
        <w:t xml:space="preserve"> </w:t>
      </w:r>
      <w:r w:rsidRPr="00796236">
        <w:rPr>
          <w:spacing w:val="-6"/>
        </w:rPr>
        <w:t>конечного состояния.</w:t>
      </w:r>
    </w:p>
    <w:p w:rsidR="00D83AA8" w:rsidRPr="00796236" w:rsidRDefault="00D83AA8" w:rsidP="00D83AA8">
      <w:pPr>
        <w:pStyle w:val="a3"/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796236">
        <w:rPr>
          <w:spacing w:val="-6"/>
        </w:rPr>
        <w:t>Выделение общих закономерностей в решении многих задач позволит ввести новые понятия и сформулировать новую систему взглядов. Важность решения да</w:t>
      </w:r>
      <w:r w:rsidRPr="00796236">
        <w:rPr>
          <w:spacing w:val="-6"/>
        </w:rPr>
        <w:t>н</w:t>
      </w:r>
      <w:r w:rsidRPr="00796236">
        <w:rPr>
          <w:spacing w:val="-6"/>
        </w:rPr>
        <w:t>ной проблемы нельзя переоценить, т.к. она даст ответ на многие вопросы, связанные с управлением экономическими процессами.</w:t>
      </w:r>
    </w:p>
    <w:p w:rsidR="00D83AA8" w:rsidRPr="00796236" w:rsidRDefault="00D83AA8" w:rsidP="00D83AA8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 xml:space="preserve">До недавнего времени количественные представления об </w:t>
      </w:r>
      <w:proofErr w:type="gramStart"/>
      <w:r w:rsidRPr="00796236">
        <w:rPr>
          <w:spacing w:val="-6"/>
          <w:sz w:val="28"/>
          <w:szCs w:val="28"/>
        </w:rPr>
        <w:t>экономических пр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>цессах</w:t>
      </w:r>
      <w:proofErr w:type="gramEnd"/>
      <w:r w:rsidRPr="00796236">
        <w:rPr>
          <w:spacing w:val="-6"/>
          <w:sz w:val="28"/>
          <w:szCs w:val="28"/>
        </w:rPr>
        <w:t xml:space="preserve"> основывались на относительной стабильности и существовании равновесных </w:t>
      </w:r>
      <w:r w:rsidRPr="00796236">
        <w:rPr>
          <w:spacing w:val="-6"/>
          <w:sz w:val="28"/>
          <w:szCs w:val="28"/>
        </w:rPr>
        <w:lastRenderedPageBreak/>
        <w:t>состояний. Согласно синергетической экономике нелинейная динамическая кооп</w:t>
      </w:r>
      <w:r w:rsidRPr="00796236">
        <w:rPr>
          <w:spacing w:val="-6"/>
          <w:sz w:val="28"/>
          <w:szCs w:val="28"/>
        </w:rPr>
        <w:t>е</w:t>
      </w:r>
      <w:r w:rsidRPr="00796236">
        <w:rPr>
          <w:spacing w:val="-6"/>
          <w:sz w:val="28"/>
          <w:szCs w:val="28"/>
        </w:rPr>
        <w:t xml:space="preserve">рация и конкуренция между участниками могут привести к хаотическим явлениям, которые находятся за пределами возможностей нашего предвидения. </w:t>
      </w:r>
    </w:p>
    <w:p w:rsidR="00D83AA8" w:rsidRPr="00796236" w:rsidRDefault="00D83AA8" w:rsidP="00D83AA8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w:proofErr w:type="gramStart"/>
      <w:r w:rsidRPr="00796236">
        <w:rPr>
          <w:spacing w:val="-6"/>
          <w:sz w:val="28"/>
          <w:szCs w:val="28"/>
        </w:rPr>
        <w:t xml:space="preserve">Современная объективная экономическая реальность, а также новые факторы развития явились предпосылками введения в понятийный аппарат экономической теории такой категории, как </w:t>
      </w:r>
      <w:r w:rsidRPr="00796236">
        <w:rPr>
          <w:b/>
          <w:i/>
          <w:iCs/>
          <w:spacing w:val="-6"/>
          <w:sz w:val="28"/>
          <w:szCs w:val="28"/>
        </w:rPr>
        <w:t>синергетическое развитие</w:t>
      </w:r>
      <w:r w:rsidRPr="00796236">
        <w:rPr>
          <w:iCs/>
          <w:spacing w:val="-6"/>
          <w:sz w:val="28"/>
          <w:szCs w:val="28"/>
        </w:rPr>
        <w:t>, под которым следует п</w:t>
      </w:r>
      <w:r w:rsidRPr="00796236">
        <w:rPr>
          <w:iCs/>
          <w:spacing w:val="-6"/>
          <w:sz w:val="28"/>
          <w:szCs w:val="28"/>
        </w:rPr>
        <w:t>о</w:t>
      </w:r>
      <w:r w:rsidRPr="00796236">
        <w:rPr>
          <w:iCs/>
          <w:spacing w:val="-6"/>
          <w:sz w:val="28"/>
          <w:szCs w:val="28"/>
        </w:rPr>
        <w:t>нимать процесс развития</w:t>
      </w:r>
      <w:r w:rsidRPr="00796236">
        <w:rPr>
          <w:i/>
          <w:iCs/>
          <w:spacing w:val="-6"/>
          <w:sz w:val="28"/>
          <w:szCs w:val="28"/>
        </w:rPr>
        <w:t xml:space="preserve"> </w:t>
      </w:r>
      <w:r w:rsidRPr="00796236">
        <w:rPr>
          <w:spacing w:val="-6"/>
          <w:sz w:val="28"/>
          <w:szCs w:val="28"/>
        </w:rPr>
        <w:t>в сложных системах, проявляющийся в виде как колич</w:t>
      </w:r>
      <w:r w:rsidRPr="00796236">
        <w:rPr>
          <w:spacing w:val="-6"/>
          <w:sz w:val="28"/>
          <w:szCs w:val="28"/>
        </w:rPr>
        <w:t>е</w:t>
      </w:r>
      <w:r w:rsidRPr="00796236">
        <w:rPr>
          <w:spacing w:val="-6"/>
          <w:sz w:val="28"/>
          <w:szCs w:val="28"/>
        </w:rPr>
        <w:t>ственных, так и качественных изменений, включая состояние устойчивости, пер</w:t>
      </w:r>
      <w:r w:rsidRPr="00796236">
        <w:rPr>
          <w:spacing w:val="-6"/>
          <w:sz w:val="28"/>
          <w:szCs w:val="28"/>
        </w:rPr>
        <w:t>е</w:t>
      </w:r>
      <w:r w:rsidRPr="00796236">
        <w:rPr>
          <w:spacing w:val="-6"/>
          <w:sz w:val="28"/>
          <w:szCs w:val="28"/>
        </w:rPr>
        <w:t xml:space="preserve">ходные процессы, </w:t>
      </w:r>
      <w:proofErr w:type="spellStart"/>
      <w:r w:rsidRPr="00796236">
        <w:rPr>
          <w:spacing w:val="-6"/>
          <w:sz w:val="28"/>
          <w:szCs w:val="28"/>
        </w:rPr>
        <w:t>бифуркационные</w:t>
      </w:r>
      <w:proofErr w:type="spellEnd"/>
      <w:r w:rsidRPr="00796236">
        <w:rPr>
          <w:spacing w:val="-6"/>
          <w:sz w:val="28"/>
          <w:szCs w:val="28"/>
        </w:rPr>
        <w:t xml:space="preserve"> состояния и кризисы (режимы обострения).</w:t>
      </w:r>
      <w:proofErr w:type="gramEnd"/>
    </w:p>
    <w:p w:rsidR="00D83AA8" w:rsidRPr="00796236" w:rsidRDefault="00D83AA8" w:rsidP="00D83AA8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Говоря о внедрение инноваций в целях обеспечения синергетического эффе</w:t>
      </w:r>
      <w:r w:rsidRPr="00796236">
        <w:rPr>
          <w:spacing w:val="-6"/>
          <w:sz w:val="28"/>
          <w:szCs w:val="28"/>
        </w:rPr>
        <w:t>к</w:t>
      </w:r>
      <w:r w:rsidRPr="00796236">
        <w:rPr>
          <w:spacing w:val="-6"/>
          <w:sz w:val="28"/>
          <w:szCs w:val="28"/>
        </w:rPr>
        <w:t>та, обуславливающего и вызывающего ускоренное, революционное экономическое развитие, обойти синергетический подход невозможно.</w:t>
      </w:r>
    </w:p>
    <w:p w:rsidR="00D83AA8" w:rsidRPr="00796236" w:rsidRDefault="00D83AA8" w:rsidP="00D83AA8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Процесс управления инвестиционно-инновационной деятельностью в сложной экономической системе, с точки зрения синергетического подхода, основывается на следующих положениях:</w:t>
      </w:r>
    </w:p>
    <w:p w:rsidR="00D83AA8" w:rsidRPr="00796236" w:rsidRDefault="00D83AA8" w:rsidP="00D83AA8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целевая ориентированность на создание новой продукции на базе новой те</w:t>
      </w:r>
      <w:r w:rsidRPr="00796236">
        <w:rPr>
          <w:spacing w:val="-6"/>
          <w:sz w:val="28"/>
          <w:szCs w:val="28"/>
        </w:rPr>
        <w:t>х</w:t>
      </w:r>
      <w:r w:rsidRPr="00796236">
        <w:rPr>
          <w:spacing w:val="-6"/>
          <w:sz w:val="28"/>
          <w:szCs w:val="28"/>
        </w:rPr>
        <w:t>нологии, новой организационной структуры, новых управленческих механизмов и инструментов;</w:t>
      </w:r>
    </w:p>
    <w:p w:rsidR="00D83AA8" w:rsidRPr="00796236" w:rsidRDefault="00D83AA8" w:rsidP="00D83AA8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направленность процесса управления на формирование синергетического э</w:t>
      </w:r>
      <w:r w:rsidRPr="00796236">
        <w:rPr>
          <w:spacing w:val="-6"/>
          <w:sz w:val="28"/>
          <w:szCs w:val="28"/>
        </w:rPr>
        <w:t>ф</w:t>
      </w:r>
      <w:r w:rsidRPr="00796236">
        <w:rPr>
          <w:spacing w:val="-6"/>
          <w:sz w:val="28"/>
          <w:szCs w:val="28"/>
        </w:rPr>
        <w:t xml:space="preserve">фекта в системе, при условии ее ориентированности не на эволюционное развитие, а на революционное; </w:t>
      </w:r>
    </w:p>
    <w:p w:rsidR="00D83AA8" w:rsidRPr="00796236" w:rsidRDefault="00D83AA8" w:rsidP="00D83AA8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это новейшая технология управления эффективностью развития в результате осуществления инвестиционной деятельности, которая основана на методологии с</w:t>
      </w:r>
      <w:r w:rsidRPr="00796236">
        <w:rPr>
          <w:spacing w:val="-6"/>
          <w:sz w:val="28"/>
          <w:szCs w:val="28"/>
        </w:rPr>
        <w:t>и</w:t>
      </w:r>
      <w:r w:rsidRPr="00796236">
        <w:rPr>
          <w:spacing w:val="-6"/>
          <w:sz w:val="28"/>
          <w:szCs w:val="28"/>
        </w:rPr>
        <w:t>нергетического подхода.</w:t>
      </w:r>
    </w:p>
    <w:p w:rsidR="00D83AA8" w:rsidRPr="00796236" w:rsidRDefault="00D83AA8" w:rsidP="00D83AA8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Важно то, что для эффективного внедрения синергетического управления тр</w:t>
      </w:r>
      <w:r w:rsidRPr="00796236">
        <w:rPr>
          <w:spacing w:val="-6"/>
          <w:sz w:val="28"/>
          <w:szCs w:val="28"/>
        </w:rPr>
        <w:t>е</w:t>
      </w:r>
      <w:r w:rsidRPr="00796236">
        <w:rPr>
          <w:spacing w:val="-6"/>
          <w:sz w:val="28"/>
          <w:szCs w:val="28"/>
        </w:rPr>
        <w:t>буется специальный организационно-</w:t>
      </w:r>
      <w:proofErr w:type="gramStart"/>
      <w:r w:rsidRPr="00796236">
        <w:rPr>
          <w:spacing w:val="-6"/>
          <w:sz w:val="28"/>
          <w:szCs w:val="28"/>
        </w:rPr>
        <w:t>экономический механизм</w:t>
      </w:r>
      <w:proofErr w:type="gramEnd"/>
      <w:r w:rsidRPr="00796236">
        <w:rPr>
          <w:spacing w:val="-6"/>
          <w:sz w:val="28"/>
          <w:szCs w:val="28"/>
        </w:rPr>
        <w:t xml:space="preserve"> реализации, сформ</w:t>
      </w:r>
      <w:r w:rsidRPr="00796236">
        <w:rPr>
          <w:spacing w:val="-6"/>
          <w:sz w:val="28"/>
          <w:szCs w:val="28"/>
        </w:rPr>
        <w:t>и</w:t>
      </w:r>
      <w:r w:rsidRPr="00796236">
        <w:rPr>
          <w:spacing w:val="-6"/>
          <w:sz w:val="28"/>
          <w:szCs w:val="28"/>
        </w:rPr>
        <w:t>рованный на основе нового мировоззрения, новых компетенций и синергетических принципов.</w:t>
      </w:r>
    </w:p>
    <w:p w:rsidR="00D83AA8" w:rsidRPr="00796236" w:rsidRDefault="00D83AA8" w:rsidP="00D83AA8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Изучение инвестиционно-инновационной деятельности в реальном секторе в современных хозяйственных и экономических условиях не должно носить фрагме</w:t>
      </w:r>
      <w:r w:rsidRPr="00796236">
        <w:rPr>
          <w:spacing w:val="-6"/>
          <w:sz w:val="28"/>
          <w:szCs w:val="28"/>
        </w:rPr>
        <w:t>н</w:t>
      </w:r>
      <w:r w:rsidRPr="00796236">
        <w:rPr>
          <w:spacing w:val="-6"/>
          <w:sz w:val="28"/>
          <w:szCs w:val="28"/>
        </w:rPr>
        <w:t>тарный, разрозненный характер. Приобретение комплексной направленности изуч</w:t>
      </w:r>
      <w:r w:rsidRPr="00796236">
        <w:rPr>
          <w:spacing w:val="-6"/>
          <w:sz w:val="28"/>
          <w:szCs w:val="28"/>
        </w:rPr>
        <w:t>е</w:t>
      </w:r>
      <w:r w:rsidRPr="00796236">
        <w:rPr>
          <w:spacing w:val="-6"/>
          <w:sz w:val="28"/>
          <w:szCs w:val="28"/>
        </w:rPr>
        <w:t>ния заключается в разработке совокупности методологических положений и метод</w:t>
      </w:r>
      <w:r w:rsidRPr="00796236">
        <w:rPr>
          <w:spacing w:val="-6"/>
          <w:sz w:val="28"/>
          <w:szCs w:val="28"/>
        </w:rPr>
        <w:t>и</w:t>
      </w:r>
      <w:r w:rsidRPr="00796236">
        <w:rPr>
          <w:spacing w:val="-6"/>
          <w:sz w:val="28"/>
          <w:szCs w:val="28"/>
        </w:rPr>
        <w:t>ческого инструментария управления инвестиционно-инновационной деятельностью, которые позволят с позиций синергетического подхода установить связь между и</w:t>
      </w:r>
      <w:r w:rsidRPr="00796236">
        <w:rPr>
          <w:spacing w:val="-6"/>
          <w:sz w:val="28"/>
          <w:szCs w:val="28"/>
        </w:rPr>
        <w:t>н</w:t>
      </w:r>
      <w:r w:rsidRPr="00796236">
        <w:rPr>
          <w:spacing w:val="-6"/>
          <w:sz w:val="28"/>
          <w:szCs w:val="28"/>
        </w:rPr>
        <w:t>вестиционной привлекательностью и инвестиционной активностью в сложных эк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>номических системах.</w:t>
      </w:r>
    </w:p>
    <w:p w:rsidR="00D83AA8" w:rsidRPr="00796236" w:rsidRDefault="00D83AA8" w:rsidP="00D83AA8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В связи с этим, заключаем, что одним из важнейших направлений исследов</w:t>
      </w:r>
      <w:r w:rsidRPr="00796236">
        <w:rPr>
          <w:spacing w:val="-6"/>
          <w:sz w:val="28"/>
          <w:szCs w:val="28"/>
        </w:rPr>
        <w:t>а</w:t>
      </w:r>
      <w:r w:rsidRPr="00796236">
        <w:rPr>
          <w:spacing w:val="-6"/>
          <w:sz w:val="28"/>
          <w:szCs w:val="28"/>
        </w:rPr>
        <w:t>ний в современной экономике является применение к изучению инвестиционной д</w:t>
      </w:r>
      <w:r w:rsidRPr="00796236">
        <w:rPr>
          <w:spacing w:val="-6"/>
          <w:sz w:val="28"/>
          <w:szCs w:val="28"/>
        </w:rPr>
        <w:t>е</w:t>
      </w:r>
      <w:r w:rsidRPr="00796236">
        <w:rPr>
          <w:spacing w:val="-6"/>
          <w:sz w:val="28"/>
          <w:szCs w:val="28"/>
        </w:rPr>
        <w:t>ятельности синергетического подхода, органично соединяющего принципы систе</w:t>
      </w:r>
      <w:r w:rsidRPr="00796236">
        <w:rPr>
          <w:spacing w:val="-6"/>
          <w:sz w:val="28"/>
          <w:szCs w:val="28"/>
        </w:rPr>
        <w:t>м</w:t>
      </w:r>
      <w:r w:rsidRPr="00796236">
        <w:rPr>
          <w:spacing w:val="-6"/>
          <w:sz w:val="28"/>
          <w:szCs w:val="28"/>
        </w:rPr>
        <w:t>ности и развития, суть котор</w:t>
      </w:r>
      <w:r w:rsidR="00F5073E">
        <w:rPr>
          <w:spacing w:val="-6"/>
          <w:sz w:val="28"/>
          <w:szCs w:val="28"/>
        </w:rPr>
        <w:t xml:space="preserve">ого </w:t>
      </w:r>
      <w:r w:rsidRPr="00796236">
        <w:rPr>
          <w:spacing w:val="-6"/>
          <w:sz w:val="28"/>
          <w:szCs w:val="28"/>
        </w:rPr>
        <w:t>заключается в следующем.</w:t>
      </w:r>
    </w:p>
    <w:p w:rsidR="00D83AA8" w:rsidRPr="00796236" w:rsidRDefault="00D83AA8" w:rsidP="00D83AA8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1. Функционирование экономических систем – это периодическое чередование устойчивого и неустойчивого состояний. Находясь в неустойчивом состоянии, с</w:t>
      </w:r>
      <w:r w:rsidRPr="00796236">
        <w:rPr>
          <w:spacing w:val="-6"/>
          <w:sz w:val="28"/>
          <w:szCs w:val="28"/>
        </w:rPr>
        <w:t>и</w:t>
      </w:r>
      <w:r w:rsidRPr="00796236">
        <w:rPr>
          <w:spacing w:val="-6"/>
          <w:sz w:val="28"/>
          <w:szCs w:val="28"/>
        </w:rPr>
        <w:t>стема предельно чувствительна к малейшим флуктуациям и её дальнейшее развитие определяется именно этими незначительными воздействиями внешней или внутре</w:t>
      </w:r>
      <w:r w:rsidRPr="00796236">
        <w:rPr>
          <w:spacing w:val="-6"/>
          <w:sz w:val="28"/>
          <w:szCs w:val="28"/>
        </w:rPr>
        <w:t>н</w:t>
      </w:r>
      <w:r w:rsidRPr="00796236">
        <w:rPr>
          <w:spacing w:val="-6"/>
          <w:sz w:val="28"/>
          <w:szCs w:val="28"/>
        </w:rPr>
        <w:t xml:space="preserve">ней. </w:t>
      </w:r>
    </w:p>
    <w:p w:rsidR="00D83AA8" w:rsidRPr="00796236" w:rsidRDefault="00D83AA8" w:rsidP="00D83AA8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lastRenderedPageBreak/>
        <w:t xml:space="preserve">2. Под действием </w:t>
      </w:r>
      <w:proofErr w:type="spellStart"/>
      <w:r w:rsidRPr="00796236">
        <w:rPr>
          <w:spacing w:val="-6"/>
          <w:sz w:val="28"/>
          <w:szCs w:val="28"/>
        </w:rPr>
        <w:t>флуктуационных</w:t>
      </w:r>
      <w:proofErr w:type="spellEnd"/>
      <w:r w:rsidRPr="00796236">
        <w:rPr>
          <w:spacing w:val="-6"/>
          <w:sz w:val="28"/>
          <w:szCs w:val="28"/>
        </w:rPr>
        <w:t xml:space="preserve"> процессов направление развития эконом</w:t>
      </w:r>
      <w:r w:rsidRPr="00796236">
        <w:rPr>
          <w:spacing w:val="-6"/>
          <w:sz w:val="28"/>
          <w:szCs w:val="28"/>
        </w:rPr>
        <w:t>и</w:t>
      </w:r>
      <w:r w:rsidRPr="00796236">
        <w:rPr>
          <w:spacing w:val="-6"/>
          <w:sz w:val="28"/>
          <w:szCs w:val="28"/>
        </w:rPr>
        <w:t>ческой системы в точке бифуркации од</w:t>
      </w:r>
      <w:r w:rsidR="0044261D">
        <w:rPr>
          <w:spacing w:val="-6"/>
          <w:sz w:val="28"/>
          <w:szCs w:val="28"/>
        </w:rPr>
        <w:t>нозначно предсказать невозможно</w:t>
      </w:r>
      <w:r w:rsidRPr="00796236">
        <w:rPr>
          <w:spacing w:val="-6"/>
          <w:sz w:val="28"/>
          <w:szCs w:val="28"/>
        </w:rPr>
        <w:t xml:space="preserve"> вследствие непредсказуемости степени влияния случайных факторов. </w:t>
      </w:r>
    </w:p>
    <w:p w:rsidR="00D83AA8" w:rsidRPr="00796236" w:rsidRDefault="00D83AA8" w:rsidP="00D83AA8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3. Учитывая, что любой экономической системе присущи общие механизмы развития, мы, изучая реакцию системы на внешние и внутренние воздействия, м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>жем с определенной долей вероятности направлять ее развитие в определенную о</w:t>
      </w:r>
      <w:r w:rsidRPr="00796236">
        <w:rPr>
          <w:spacing w:val="-6"/>
          <w:sz w:val="28"/>
          <w:szCs w:val="28"/>
        </w:rPr>
        <w:t>б</w:t>
      </w:r>
      <w:r w:rsidRPr="00796236">
        <w:rPr>
          <w:spacing w:val="-6"/>
          <w:sz w:val="28"/>
          <w:szCs w:val="28"/>
        </w:rPr>
        <w:t>ласть (аттрактор), попадая в которую система продолжает развитие в определенных векторах.</w:t>
      </w:r>
    </w:p>
    <w:p w:rsidR="00D83AA8" w:rsidRPr="00796236" w:rsidRDefault="00D83AA8" w:rsidP="00D83AA8">
      <w:pPr>
        <w:tabs>
          <w:tab w:val="left" w:pos="1022"/>
        </w:tabs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4.</w:t>
      </w:r>
      <w:r w:rsidRPr="00796236">
        <w:rPr>
          <w:spacing w:val="-6"/>
          <w:sz w:val="28"/>
          <w:szCs w:val="28"/>
        </w:rPr>
        <w:tab/>
        <w:t>Развитие экономической системы базируется на соотношении объективного и субъективного, т.е. процесса самоорганизации и организации. Если процесс орг</w:t>
      </w:r>
      <w:r w:rsidRPr="00796236">
        <w:rPr>
          <w:spacing w:val="-6"/>
          <w:sz w:val="28"/>
          <w:szCs w:val="28"/>
        </w:rPr>
        <w:t>а</w:t>
      </w:r>
      <w:r w:rsidRPr="00796236">
        <w:rPr>
          <w:spacing w:val="-6"/>
          <w:sz w:val="28"/>
          <w:szCs w:val="28"/>
        </w:rPr>
        <w:t>низации (субъективного) это целенаправленная деятельность человека, то объекти</w:t>
      </w:r>
      <w:r w:rsidRPr="00796236">
        <w:rPr>
          <w:spacing w:val="-6"/>
          <w:sz w:val="28"/>
          <w:szCs w:val="28"/>
        </w:rPr>
        <w:t>в</w:t>
      </w:r>
      <w:r w:rsidRPr="00796236">
        <w:rPr>
          <w:spacing w:val="-6"/>
          <w:sz w:val="28"/>
          <w:szCs w:val="28"/>
        </w:rPr>
        <w:t>ный (самоорганизующийся) процесс происходит спонтанно под совокупным де</w:t>
      </w:r>
      <w:r w:rsidRPr="00796236">
        <w:rPr>
          <w:spacing w:val="-6"/>
          <w:sz w:val="28"/>
          <w:szCs w:val="28"/>
        </w:rPr>
        <w:t>й</w:t>
      </w:r>
      <w:r w:rsidRPr="00796236">
        <w:rPr>
          <w:spacing w:val="-6"/>
          <w:sz w:val="28"/>
          <w:szCs w:val="28"/>
        </w:rPr>
        <w:t>ствием внешний и внутренний воздействий. Поэтому для управления экономич</w:t>
      </w:r>
      <w:r w:rsidRPr="00796236">
        <w:rPr>
          <w:spacing w:val="-6"/>
          <w:sz w:val="28"/>
          <w:szCs w:val="28"/>
        </w:rPr>
        <w:t>е</w:t>
      </w:r>
      <w:r w:rsidRPr="00796236">
        <w:rPr>
          <w:spacing w:val="-6"/>
          <w:sz w:val="28"/>
          <w:szCs w:val="28"/>
        </w:rPr>
        <w:t>скими системами необходимо знать приемлемое соотношение между этими возде</w:t>
      </w:r>
      <w:r w:rsidRPr="00796236">
        <w:rPr>
          <w:spacing w:val="-6"/>
          <w:sz w:val="28"/>
          <w:szCs w:val="28"/>
        </w:rPr>
        <w:t>й</w:t>
      </w:r>
      <w:r w:rsidRPr="00796236">
        <w:rPr>
          <w:spacing w:val="-6"/>
          <w:sz w:val="28"/>
          <w:szCs w:val="28"/>
        </w:rPr>
        <w:t xml:space="preserve">ствиями. </w:t>
      </w:r>
    </w:p>
    <w:p w:rsidR="00D83AA8" w:rsidRPr="00796236" w:rsidRDefault="00D83AA8" w:rsidP="00D83AA8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5. Внешнее проявление объективных и субъективных процессов – это сумма</w:t>
      </w:r>
      <w:r w:rsidRPr="00796236">
        <w:rPr>
          <w:spacing w:val="-6"/>
          <w:sz w:val="28"/>
          <w:szCs w:val="28"/>
        </w:rPr>
        <w:t>р</w:t>
      </w:r>
      <w:r w:rsidRPr="00796236">
        <w:rPr>
          <w:spacing w:val="-6"/>
          <w:sz w:val="28"/>
          <w:szCs w:val="28"/>
        </w:rPr>
        <w:t>ный результат положительной и отрицательной обратной связей. Причем полож</w:t>
      </w:r>
      <w:r w:rsidRPr="00796236">
        <w:rPr>
          <w:spacing w:val="-6"/>
          <w:sz w:val="28"/>
          <w:szCs w:val="28"/>
        </w:rPr>
        <w:t>и</w:t>
      </w:r>
      <w:r w:rsidRPr="00796236">
        <w:rPr>
          <w:spacing w:val="-6"/>
          <w:sz w:val="28"/>
          <w:szCs w:val="28"/>
        </w:rPr>
        <w:t>тельная обратная связь проявляется как синергетический процесс, когда под де</w:t>
      </w:r>
      <w:r w:rsidRPr="00796236">
        <w:rPr>
          <w:spacing w:val="-6"/>
          <w:sz w:val="28"/>
          <w:szCs w:val="28"/>
        </w:rPr>
        <w:t>й</w:t>
      </w:r>
      <w:r w:rsidRPr="00796236">
        <w:rPr>
          <w:spacing w:val="-6"/>
          <w:sz w:val="28"/>
          <w:szCs w:val="28"/>
        </w:rPr>
        <w:t>ствием незначительной флуктуации возникает неравновесность, неустойчивость и система переходит в новое качественное состояние, а отрицательная обратная связь проявляется в виде кибернетического процесса, когда система возвращается в усто</w:t>
      </w:r>
      <w:r w:rsidRPr="00796236">
        <w:rPr>
          <w:spacing w:val="-6"/>
          <w:sz w:val="28"/>
          <w:szCs w:val="28"/>
        </w:rPr>
        <w:t>й</w:t>
      </w:r>
      <w:r w:rsidRPr="00796236">
        <w:rPr>
          <w:spacing w:val="-6"/>
          <w:sz w:val="28"/>
          <w:szCs w:val="28"/>
        </w:rPr>
        <w:t xml:space="preserve">чивое, равновесное состояние. </w:t>
      </w:r>
    </w:p>
    <w:p w:rsidR="00D83AA8" w:rsidRPr="00796236" w:rsidRDefault="00D83AA8" w:rsidP="00D83AA8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6. Вдали от точек равновесия открытая экономическая система обладает п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>вышенной чувствительностью к незначительным внешним воздействиям. Взаим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 xml:space="preserve">действие внутренних процессов системы с </w:t>
      </w:r>
      <w:proofErr w:type="gramStart"/>
      <w:r w:rsidRPr="00796236">
        <w:rPr>
          <w:spacing w:val="-6"/>
          <w:sz w:val="28"/>
          <w:szCs w:val="28"/>
        </w:rPr>
        <w:t>внешними</w:t>
      </w:r>
      <w:proofErr w:type="gramEnd"/>
      <w:r w:rsidRPr="00796236">
        <w:rPr>
          <w:spacing w:val="-6"/>
          <w:sz w:val="28"/>
          <w:szCs w:val="28"/>
        </w:rPr>
        <w:t xml:space="preserve"> может вызвать резонансное усиление флуктуации и, как следствие этого, проявление синергетического эффекта, который при целенаправленном воздействии способен проявиться в виде требуемого положительного результата. Этот эффект способствует снижению длительности процесса и возможных затрат для достижения поставленных целей.</w:t>
      </w:r>
    </w:p>
    <w:p w:rsidR="00D83AA8" w:rsidRPr="00796236" w:rsidRDefault="00D83AA8" w:rsidP="00D83AA8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Учитывая данные положения можно выделить критерии и выбрать показатели, отражающие состояния внешней и внутренней среды, благоприятные для появления ожидаемого синергетического эффекта, который подтверждает эффективность инв</w:t>
      </w:r>
      <w:r w:rsidRPr="00796236">
        <w:rPr>
          <w:spacing w:val="-6"/>
          <w:sz w:val="28"/>
          <w:szCs w:val="28"/>
        </w:rPr>
        <w:t>е</w:t>
      </w:r>
      <w:r w:rsidRPr="00796236">
        <w:rPr>
          <w:spacing w:val="-6"/>
          <w:sz w:val="28"/>
          <w:szCs w:val="28"/>
        </w:rPr>
        <w:t>стиционно-инновационной деятельности и нивелирует негативные последствия ри</w:t>
      </w:r>
      <w:r w:rsidRPr="00796236">
        <w:rPr>
          <w:spacing w:val="-6"/>
          <w:sz w:val="28"/>
          <w:szCs w:val="28"/>
        </w:rPr>
        <w:t>с</w:t>
      </w:r>
      <w:r w:rsidRPr="00796236">
        <w:rPr>
          <w:spacing w:val="-6"/>
          <w:sz w:val="28"/>
          <w:szCs w:val="28"/>
        </w:rPr>
        <w:t xml:space="preserve">ка. </w:t>
      </w:r>
    </w:p>
    <w:p w:rsidR="00D83AA8" w:rsidRPr="00796236" w:rsidRDefault="00D83AA8" w:rsidP="00D83AA8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Таким образом, применение синергетического подхода позволит рассмотреть процесс управления инвестиционно-инновационной  деятельностью и связанных с ней рисками сложных экономических систем с позиций, которые в отличие от и</w:t>
      </w:r>
      <w:r w:rsidRPr="00796236">
        <w:rPr>
          <w:spacing w:val="-6"/>
          <w:sz w:val="28"/>
          <w:szCs w:val="28"/>
        </w:rPr>
        <w:t>с</w:t>
      </w:r>
      <w:r w:rsidRPr="00796236">
        <w:rPr>
          <w:spacing w:val="-6"/>
          <w:sz w:val="28"/>
          <w:szCs w:val="28"/>
        </w:rPr>
        <w:t xml:space="preserve">пользования чисто системного подхода, в наибольшей мере соответствует целям и задачам данного исследования. </w:t>
      </w:r>
    </w:p>
    <w:p w:rsidR="00D83AA8" w:rsidRPr="00796236" w:rsidRDefault="00D83AA8" w:rsidP="00D83AA8">
      <w:pPr>
        <w:pStyle w:val="a3"/>
        <w:numPr>
          <w:ilvl w:val="0"/>
          <w:numId w:val="2"/>
        </w:numPr>
        <w:tabs>
          <w:tab w:val="left" w:pos="1120"/>
        </w:tabs>
        <w:autoSpaceDE w:val="0"/>
        <w:autoSpaceDN w:val="0"/>
        <w:adjustRightInd w:val="0"/>
        <w:ind w:left="0" w:firstLine="709"/>
        <w:contextualSpacing/>
        <w:jc w:val="both"/>
        <w:rPr>
          <w:b/>
          <w:spacing w:val="-6"/>
          <w:highlight w:val="white"/>
        </w:rPr>
      </w:pPr>
      <w:r w:rsidRPr="00796236">
        <w:rPr>
          <w:b/>
          <w:spacing w:val="-6"/>
        </w:rPr>
        <w:t>Разработаны алгоритмы структурного и функционального анализа системы управления инвестициями в инновационную деятельность предпри</w:t>
      </w:r>
      <w:r w:rsidRPr="00796236">
        <w:rPr>
          <w:b/>
          <w:spacing w:val="-6"/>
        </w:rPr>
        <w:t>я</w:t>
      </w:r>
      <w:r w:rsidRPr="00796236">
        <w:rPr>
          <w:b/>
          <w:spacing w:val="-6"/>
        </w:rPr>
        <w:t xml:space="preserve">тия с учетом риска и взаимодействий её элементов. </w:t>
      </w:r>
    </w:p>
    <w:p w:rsidR="00D83AA8" w:rsidRPr="00796236" w:rsidRDefault="00D83AA8" w:rsidP="00D83AA8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 xml:space="preserve">Анализ системы управления основан на </w:t>
      </w:r>
      <w:r w:rsidR="0044261D">
        <w:rPr>
          <w:color w:val="000000"/>
          <w:spacing w:val="-6"/>
          <w:sz w:val="28"/>
          <w:szCs w:val="28"/>
        </w:rPr>
        <w:t>рассмотрении</w:t>
      </w:r>
      <w:r w:rsidRPr="00796236">
        <w:rPr>
          <w:color w:val="000000"/>
          <w:spacing w:val="-6"/>
          <w:sz w:val="28"/>
          <w:szCs w:val="28"/>
        </w:rPr>
        <w:t xml:space="preserve"> ее отдельны</w:t>
      </w:r>
      <w:r w:rsidR="0044261D">
        <w:rPr>
          <w:color w:val="000000"/>
          <w:spacing w:val="-6"/>
          <w:sz w:val="28"/>
          <w:szCs w:val="28"/>
        </w:rPr>
        <w:t>х</w:t>
      </w:r>
      <w:r w:rsidRPr="00796236">
        <w:rPr>
          <w:color w:val="000000"/>
          <w:spacing w:val="-6"/>
          <w:sz w:val="28"/>
          <w:szCs w:val="28"/>
        </w:rPr>
        <w:t xml:space="preserve"> элемен</w:t>
      </w:r>
      <w:r w:rsidR="0044261D">
        <w:rPr>
          <w:color w:val="000000"/>
          <w:spacing w:val="-6"/>
          <w:sz w:val="28"/>
          <w:szCs w:val="28"/>
        </w:rPr>
        <w:t>тов</w:t>
      </w:r>
      <w:r w:rsidRPr="00796236">
        <w:rPr>
          <w:color w:val="000000"/>
          <w:spacing w:val="-6"/>
          <w:sz w:val="28"/>
          <w:szCs w:val="28"/>
        </w:rPr>
        <w:t xml:space="preserve"> и оценку их динамических и статических характеристик, формирующихся в резул</w:t>
      </w:r>
      <w:r w:rsidRPr="00796236">
        <w:rPr>
          <w:color w:val="000000"/>
          <w:spacing w:val="-6"/>
          <w:sz w:val="28"/>
          <w:szCs w:val="28"/>
        </w:rPr>
        <w:t>ь</w:t>
      </w:r>
      <w:r w:rsidRPr="00796236">
        <w:rPr>
          <w:color w:val="000000"/>
          <w:spacing w:val="-6"/>
          <w:sz w:val="28"/>
          <w:szCs w:val="28"/>
        </w:rPr>
        <w:t xml:space="preserve">тате взаимодействия элементов друг с другом и окружающей средой. </w:t>
      </w:r>
    </w:p>
    <w:p w:rsidR="00D83AA8" w:rsidRPr="00796236" w:rsidRDefault="00D83AA8" w:rsidP="00D83AA8">
      <w:pPr>
        <w:shd w:val="clear" w:color="auto" w:fill="FFFFFF"/>
        <w:ind w:firstLine="709"/>
        <w:jc w:val="both"/>
        <w:rPr>
          <w:color w:val="000000"/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lastRenderedPageBreak/>
        <w:t xml:space="preserve">Целью анализа системы управления является </w:t>
      </w:r>
      <w:r w:rsidRPr="00796236">
        <w:rPr>
          <w:spacing w:val="-6"/>
          <w:sz w:val="28"/>
          <w:szCs w:val="28"/>
        </w:rPr>
        <w:t xml:space="preserve">подробное изучение ее </w:t>
      </w:r>
      <w:r w:rsidRPr="00796236">
        <w:rPr>
          <w:color w:val="000000"/>
          <w:spacing w:val="-6"/>
          <w:sz w:val="28"/>
          <w:szCs w:val="28"/>
        </w:rPr>
        <w:t>функц</w:t>
      </w:r>
      <w:r w:rsidRPr="00796236">
        <w:rPr>
          <w:color w:val="000000"/>
          <w:spacing w:val="-6"/>
          <w:sz w:val="28"/>
          <w:szCs w:val="28"/>
        </w:rPr>
        <w:t>и</w:t>
      </w:r>
      <w:r w:rsidRPr="00796236">
        <w:rPr>
          <w:color w:val="000000"/>
          <w:spacing w:val="-6"/>
          <w:sz w:val="28"/>
          <w:szCs w:val="28"/>
        </w:rPr>
        <w:t>онирования для принятия решения о:</w:t>
      </w:r>
    </w:p>
    <w:p w:rsidR="00D83AA8" w:rsidRPr="00796236" w:rsidRDefault="00D83AA8" w:rsidP="00D83AA8">
      <w:pPr>
        <w:widowControl w:val="0"/>
        <w:numPr>
          <w:ilvl w:val="0"/>
          <w:numId w:val="3"/>
        </w:numPr>
        <w:shd w:val="clear" w:color="auto" w:fill="FFFFFF"/>
        <w:tabs>
          <w:tab w:val="left" w:pos="1036"/>
        </w:tabs>
        <w:autoSpaceDE w:val="0"/>
        <w:autoSpaceDN w:val="0"/>
        <w:adjustRightInd w:val="0"/>
        <w:ind w:left="0" w:firstLine="709"/>
        <w:jc w:val="both"/>
        <w:rPr>
          <w:spacing w:val="-6"/>
          <w:sz w:val="28"/>
          <w:szCs w:val="28"/>
        </w:rPr>
      </w:pPr>
      <w:proofErr w:type="gramStart"/>
      <w:r w:rsidRPr="00796236">
        <w:rPr>
          <w:color w:val="000000"/>
          <w:spacing w:val="-6"/>
          <w:sz w:val="28"/>
          <w:szCs w:val="28"/>
        </w:rPr>
        <w:t>Дальнейшем</w:t>
      </w:r>
      <w:proofErr w:type="gramEnd"/>
      <w:r w:rsidRPr="00796236">
        <w:rPr>
          <w:color w:val="000000"/>
          <w:spacing w:val="-6"/>
          <w:sz w:val="28"/>
          <w:szCs w:val="28"/>
        </w:rPr>
        <w:t xml:space="preserve"> использовании имеющейся системы управления;</w:t>
      </w:r>
    </w:p>
    <w:p w:rsidR="00D83AA8" w:rsidRPr="00796236" w:rsidRDefault="00D83AA8" w:rsidP="00D83AA8">
      <w:pPr>
        <w:widowControl w:val="0"/>
        <w:numPr>
          <w:ilvl w:val="0"/>
          <w:numId w:val="3"/>
        </w:numPr>
        <w:shd w:val="clear" w:color="auto" w:fill="FFFFFF"/>
        <w:tabs>
          <w:tab w:val="left" w:pos="1036"/>
        </w:tabs>
        <w:autoSpaceDE w:val="0"/>
        <w:autoSpaceDN w:val="0"/>
        <w:adjustRightInd w:val="0"/>
        <w:ind w:left="0"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Разработки альтернативных вариантов системы управления.</w:t>
      </w:r>
    </w:p>
    <w:p w:rsidR="00D83AA8" w:rsidRPr="00796236" w:rsidRDefault="00D83AA8" w:rsidP="00D83AA8">
      <w:pPr>
        <w:shd w:val="clear" w:color="auto" w:fill="FFFFFF"/>
        <w:ind w:firstLine="709"/>
        <w:jc w:val="both"/>
        <w:rPr>
          <w:bCs/>
          <w:color w:val="000000"/>
          <w:spacing w:val="-6"/>
          <w:sz w:val="28"/>
          <w:szCs w:val="28"/>
        </w:rPr>
      </w:pPr>
      <w:r w:rsidRPr="00796236">
        <w:rPr>
          <w:bCs/>
          <w:color w:val="000000"/>
          <w:spacing w:val="-6"/>
          <w:sz w:val="28"/>
          <w:szCs w:val="28"/>
        </w:rPr>
        <w:t>В основе структурного анализа лежит оценка характеристик исследуемой с</w:t>
      </w:r>
      <w:r w:rsidRPr="00796236">
        <w:rPr>
          <w:bCs/>
          <w:color w:val="000000"/>
          <w:spacing w:val="-6"/>
          <w:sz w:val="28"/>
          <w:szCs w:val="28"/>
        </w:rPr>
        <w:t>и</w:t>
      </w:r>
      <w:r w:rsidRPr="00796236">
        <w:rPr>
          <w:bCs/>
          <w:color w:val="000000"/>
          <w:spacing w:val="-6"/>
          <w:sz w:val="28"/>
          <w:szCs w:val="28"/>
        </w:rPr>
        <w:t>стемы посредством разделения ее</w:t>
      </w:r>
      <w:r w:rsidRPr="00796236">
        <w:rPr>
          <w:bCs/>
          <w:spacing w:val="-6"/>
          <w:sz w:val="28"/>
          <w:szCs w:val="28"/>
        </w:rPr>
        <w:t xml:space="preserve"> на подсистемы, обозначения их элементов и уст</w:t>
      </w:r>
      <w:r w:rsidRPr="00796236">
        <w:rPr>
          <w:bCs/>
          <w:spacing w:val="-6"/>
          <w:sz w:val="28"/>
          <w:szCs w:val="28"/>
        </w:rPr>
        <w:t>а</w:t>
      </w:r>
      <w:r w:rsidRPr="00796236">
        <w:rPr>
          <w:bCs/>
          <w:spacing w:val="-6"/>
          <w:sz w:val="28"/>
          <w:szCs w:val="28"/>
        </w:rPr>
        <w:t xml:space="preserve">новления прямых и обратных связей между ними, что дает возможность учитывать эффективные </w:t>
      </w:r>
      <w:r w:rsidRPr="00796236">
        <w:rPr>
          <w:bCs/>
          <w:color w:val="000000"/>
          <w:spacing w:val="-6"/>
          <w:sz w:val="28"/>
          <w:szCs w:val="28"/>
        </w:rPr>
        <w:t xml:space="preserve">взаимодействия. </w:t>
      </w:r>
    </w:p>
    <w:p w:rsidR="001E292D" w:rsidRPr="00796236" w:rsidRDefault="001E292D" w:rsidP="001E292D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При структурном анализе различных вариантов системы управления инвест</w:t>
      </w:r>
      <w:r w:rsidRPr="00796236">
        <w:rPr>
          <w:spacing w:val="-6"/>
          <w:sz w:val="28"/>
          <w:szCs w:val="28"/>
        </w:rPr>
        <w:t>и</w:t>
      </w:r>
      <w:r w:rsidRPr="00796236">
        <w:rPr>
          <w:spacing w:val="-6"/>
          <w:sz w:val="28"/>
          <w:szCs w:val="28"/>
        </w:rPr>
        <w:t>ционной деятельностью на предприятии целесообразно использовать в качестве п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>казателей, во-первых, совокупность элементов и возможных связей между ними, а также их характеристики и</w:t>
      </w:r>
      <w:r w:rsidRPr="00796236">
        <w:rPr>
          <w:color w:val="000000"/>
          <w:spacing w:val="-6"/>
          <w:sz w:val="28"/>
          <w:szCs w:val="28"/>
        </w:rPr>
        <w:t>,</w:t>
      </w:r>
      <w:r w:rsidRPr="00796236">
        <w:rPr>
          <w:color w:val="FF0000"/>
          <w:spacing w:val="-6"/>
          <w:sz w:val="28"/>
          <w:szCs w:val="28"/>
        </w:rPr>
        <w:t xml:space="preserve"> </w:t>
      </w:r>
      <w:r w:rsidRPr="00796236">
        <w:rPr>
          <w:spacing w:val="-6"/>
          <w:sz w:val="28"/>
          <w:szCs w:val="28"/>
        </w:rPr>
        <w:t>во-вторых, те показатели выделенных структур, которые оказывают влияние на систему управления. К данным показателям относятся: кол</w:t>
      </w:r>
      <w:r w:rsidRPr="00796236">
        <w:rPr>
          <w:spacing w:val="-6"/>
          <w:sz w:val="28"/>
          <w:szCs w:val="28"/>
        </w:rPr>
        <w:t>и</w:t>
      </w:r>
      <w:r w:rsidRPr="00796236">
        <w:rPr>
          <w:spacing w:val="-6"/>
          <w:sz w:val="28"/>
          <w:szCs w:val="28"/>
        </w:rPr>
        <w:t>чество выделенных структур с учетом коэффициента степени воздействия их на с</w:t>
      </w:r>
      <w:r w:rsidRPr="00796236">
        <w:rPr>
          <w:spacing w:val="-6"/>
          <w:sz w:val="28"/>
          <w:szCs w:val="28"/>
        </w:rPr>
        <w:t>и</w:t>
      </w:r>
      <w:r w:rsidRPr="00796236">
        <w:rPr>
          <w:spacing w:val="-6"/>
          <w:sz w:val="28"/>
          <w:szCs w:val="28"/>
        </w:rPr>
        <w:t>стему управления, степень устойчивости данных структур к внешним и внутренним факторам, затраты, необходимые на поддержание или</w:t>
      </w:r>
      <w:r w:rsidRPr="00796236">
        <w:rPr>
          <w:color w:val="FF0000"/>
          <w:spacing w:val="-6"/>
          <w:sz w:val="28"/>
          <w:szCs w:val="28"/>
        </w:rPr>
        <w:t xml:space="preserve"> </w:t>
      </w:r>
      <w:r w:rsidRPr="00796236">
        <w:rPr>
          <w:spacing w:val="-6"/>
          <w:sz w:val="28"/>
          <w:szCs w:val="28"/>
        </w:rPr>
        <w:t>основных структурных хара</w:t>
      </w:r>
      <w:r w:rsidRPr="00796236">
        <w:rPr>
          <w:spacing w:val="-6"/>
          <w:sz w:val="28"/>
          <w:szCs w:val="28"/>
        </w:rPr>
        <w:t>к</w:t>
      </w:r>
      <w:r w:rsidRPr="00796236">
        <w:rPr>
          <w:spacing w:val="-6"/>
          <w:sz w:val="28"/>
          <w:szCs w:val="28"/>
        </w:rPr>
        <w:t>теристик, степень неопределенности и риска возможной динамики процессов и т.д.</w:t>
      </w:r>
    </w:p>
    <w:p w:rsidR="001E292D" w:rsidRPr="00796236" w:rsidRDefault="001E292D" w:rsidP="001E292D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Выбирая и оценивая значения тех или иных показателей, подбирают те мет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>ды и модели, которые отвечают поставленным требованиям к точности и достове</w:t>
      </w:r>
      <w:r w:rsidRPr="00796236">
        <w:rPr>
          <w:spacing w:val="-6"/>
          <w:sz w:val="28"/>
          <w:szCs w:val="28"/>
        </w:rPr>
        <w:t>р</w:t>
      </w:r>
      <w:r w:rsidRPr="00796236">
        <w:rPr>
          <w:spacing w:val="-6"/>
          <w:sz w:val="28"/>
          <w:szCs w:val="28"/>
        </w:rPr>
        <w:t>ности получаемых значений и условиям проведения исследования (рисунок 1).</w:t>
      </w:r>
    </w:p>
    <w:p w:rsidR="00D83AA8" w:rsidRPr="00796236" w:rsidRDefault="00FB75B3" w:rsidP="00D83AA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638810</wp:posOffset>
                </wp:positionH>
                <wp:positionV relativeFrom="paragraph">
                  <wp:posOffset>29845</wp:posOffset>
                </wp:positionV>
                <wp:extent cx="4171950" cy="4250055"/>
                <wp:effectExtent l="0" t="0" r="19050" b="17145"/>
                <wp:wrapNone/>
                <wp:docPr id="114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71950" cy="4250055"/>
                          <a:chOff x="2148" y="4718"/>
                          <a:chExt cx="6570" cy="6749"/>
                        </a:xfrm>
                      </wpg:grpSpPr>
                      <wps:wsp>
                        <wps:cNvPr id="115" name="Поле 308"/>
                        <wps:cNvSpPr txBox="1">
                          <a:spLocks noChangeArrowheads="1"/>
                        </wps:cNvSpPr>
                        <wps:spPr bwMode="auto">
                          <a:xfrm>
                            <a:off x="2148" y="4718"/>
                            <a:ext cx="6570" cy="10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22E9" w:rsidRDefault="006A22E9" w:rsidP="00D83AA8">
                              <w:pPr>
                                <w:pStyle w:val="a3"/>
                                <w:widowControl w:val="0"/>
                                <w:numPr>
                                  <w:ilvl w:val="0"/>
                                  <w:numId w:val="4"/>
                                </w:numPr>
                                <w:autoSpaceDE w:val="0"/>
                                <w:autoSpaceDN w:val="0"/>
                                <w:adjustRightInd w:val="0"/>
                                <w:ind w:left="392" w:hanging="272"/>
                                <w:contextualSpacing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B1B14">
                                <w:rPr>
                                  <w:b/>
                                  <w:sz w:val="24"/>
                                  <w:szCs w:val="24"/>
                                </w:rPr>
                                <w:t>Постановка задачи</w:t>
                              </w:r>
                            </w:p>
                            <w:p w:rsidR="006A22E9" w:rsidRPr="00245212" w:rsidRDefault="006A22E9" w:rsidP="00D83AA8">
                              <w:pPr>
                                <w:pStyle w:val="a3"/>
                                <w:ind w:left="714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1B1B14">
                                <w:rPr>
                                  <w:sz w:val="24"/>
                                  <w:szCs w:val="24"/>
                                </w:rPr>
                                <w:t xml:space="preserve">Определить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критерии для оценки эффективности структуры управления с учетом риска.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Поле 309"/>
                        <wps:cNvSpPr txBox="1">
                          <a:spLocks noChangeArrowheads="1"/>
                        </wps:cNvSpPr>
                        <wps:spPr bwMode="auto">
                          <a:xfrm>
                            <a:off x="2148" y="5880"/>
                            <a:ext cx="6570" cy="36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22E9" w:rsidRPr="001B1B14" w:rsidRDefault="006A22E9" w:rsidP="00D83AA8">
                              <w:pPr>
                                <w:rPr>
                                  <w:b/>
                                </w:rPr>
                              </w:pPr>
                              <w:r w:rsidRPr="001B1B14">
                                <w:rPr>
                                  <w:b/>
                                  <w:lang w:val="en-US"/>
                                </w:rPr>
                                <w:t>II</w:t>
                              </w:r>
                              <w:r w:rsidRPr="001B1B14">
                                <w:rPr>
                                  <w:b/>
                                </w:rPr>
                                <w:t xml:space="preserve">. </w:t>
                              </w:r>
                              <w:r>
                                <w:rPr>
                                  <w:b/>
                                </w:rPr>
                                <w:t>Формирование исходных</w:t>
                              </w:r>
                              <w:r w:rsidRPr="001B1B14">
                                <w:rPr>
                                  <w:b/>
                                </w:rPr>
                                <w:t xml:space="preserve"> данны</w:t>
                              </w:r>
                              <w:r>
                                <w:rPr>
                                  <w:b/>
                                </w:rPr>
                                <w:t>х</w:t>
                              </w:r>
                              <w:r w:rsidRPr="001B1B14">
                                <w:rPr>
                                  <w:b/>
                                </w:rPr>
                                <w:t xml:space="preserve"> для оценки стру</w:t>
                              </w:r>
                              <w:r w:rsidRPr="001B1B14">
                                <w:rPr>
                                  <w:b/>
                                </w:rPr>
                                <w:t>к</w:t>
                              </w:r>
                              <w:r w:rsidRPr="001B1B14">
                                <w:rPr>
                                  <w:b/>
                                </w:rPr>
                                <w:t>туры управления</w:t>
                              </w:r>
                            </w:p>
                            <w:p w:rsidR="006A22E9" w:rsidRPr="001D614A" w:rsidRDefault="006A22E9" w:rsidP="00D83AA8">
                              <w:pPr>
                                <w:pStyle w:val="a3"/>
                                <w:widowControl w:val="0"/>
                                <w:numPr>
                                  <w:ilvl w:val="0"/>
                                  <w:numId w:val="5"/>
                                </w:numPr>
                                <w:autoSpaceDE w:val="0"/>
                                <w:autoSpaceDN w:val="0"/>
                                <w:adjustRightInd w:val="0"/>
                                <w:contextualSpacing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Разработать</w:t>
                              </w:r>
                              <w:r w:rsidRPr="001D614A">
                                <w:rPr>
                                  <w:sz w:val="24"/>
                                  <w:szCs w:val="24"/>
                                </w:rPr>
                                <w:t xml:space="preserve"> модель исследуемой структуры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  <w:p w:rsidR="006A22E9" w:rsidRPr="001D614A" w:rsidRDefault="006A22E9" w:rsidP="00D83AA8">
                              <w:pPr>
                                <w:pStyle w:val="a3"/>
                                <w:widowControl w:val="0"/>
                                <w:numPr>
                                  <w:ilvl w:val="0"/>
                                  <w:numId w:val="5"/>
                                </w:numPr>
                                <w:autoSpaceDE w:val="0"/>
                                <w:autoSpaceDN w:val="0"/>
                                <w:adjustRightInd w:val="0"/>
                                <w:contextualSpacing/>
                                <w:rPr>
                                  <w:sz w:val="24"/>
                                  <w:szCs w:val="24"/>
                                </w:rPr>
                              </w:pPr>
                              <w:r w:rsidRPr="001D614A">
                                <w:rPr>
                                  <w:sz w:val="24"/>
                                  <w:szCs w:val="24"/>
                                </w:rPr>
                                <w:t>Представить перечень рассматриваемых элементов структуры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6A22E9" w:rsidRPr="00FB75B3" w:rsidRDefault="009A3F76" w:rsidP="00D83AA8">
                              <w:pPr>
                                <w:ind w:left="360"/>
                                <w:rPr>
                                  <w:color w:val="000000"/>
                                  <w:spacing w:val="2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pacing w:val="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pacing w:val="2"/>
                                        </w:rPr>
                                        <m:t>g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pacing w:val="2"/>
                                        </w:rPr>
                                        <m:t>i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pacing w:val="2"/>
                                    </w:rPr>
                                    <m:t>,  i=1,2,…,l.</m:t>
                                  </m:r>
                                </m:oMath>
                              </m:oMathPara>
                            </w:p>
                            <w:p w:rsidR="006A22E9" w:rsidRPr="001D614A" w:rsidRDefault="006A22E9" w:rsidP="00D83AA8">
                              <w:pPr>
                                <w:pStyle w:val="a3"/>
                                <w:widowControl w:val="0"/>
                                <w:numPr>
                                  <w:ilvl w:val="0"/>
                                  <w:numId w:val="5"/>
                                </w:numPr>
                                <w:autoSpaceDE w:val="0"/>
                                <w:autoSpaceDN w:val="0"/>
                                <w:adjustRightInd w:val="0"/>
                                <w:contextualSpacing/>
                                <w:rPr>
                                  <w:sz w:val="24"/>
                                  <w:szCs w:val="24"/>
                                </w:rPr>
                              </w:pPr>
                              <w:r w:rsidRPr="001D614A">
                                <w:rPr>
                                  <w:sz w:val="24"/>
                                  <w:szCs w:val="24"/>
                                </w:rPr>
                                <w:t xml:space="preserve">Представить перечень связей элементов структуры </w:t>
                              </w: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g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ij</m:t>
                                    </m:r>
                                  </m:sub>
                                </m:sSub>
                              </m:oMath>
                              <w:r>
                                <w:t>.</w:t>
                              </w:r>
                            </w:p>
                            <w:p w:rsidR="006A22E9" w:rsidRPr="001D614A" w:rsidRDefault="006A22E9" w:rsidP="00D83AA8">
                              <w:pPr>
                                <w:pStyle w:val="a3"/>
                                <w:widowControl w:val="0"/>
                                <w:numPr>
                                  <w:ilvl w:val="0"/>
                                  <w:numId w:val="5"/>
                                </w:numPr>
                                <w:autoSpaceDE w:val="0"/>
                                <w:autoSpaceDN w:val="0"/>
                                <w:adjustRightInd w:val="0"/>
                                <w:contextualSpacing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Определить з</w:t>
                              </w:r>
                              <w:r w:rsidRPr="001D614A">
                                <w:rPr>
                                  <w:sz w:val="24"/>
                                  <w:szCs w:val="24"/>
                                </w:rPr>
                                <w:t xml:space="preserve">начения показателей </w:t>
                              </w:r>
                              <w:r w:rsidRPr="00BE1908">
                                <w:rPr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  <w:t>x</w:t>
                              </w:r>
                              <w:r w:rsidRPr="001D614A">
                                <w:rPr>
                                  <w:sz w:val="24"/>
                                  <w:szCs w:val="24"/>
                                </w:rPr>
                                <w:t xml:space="preserve"> элементов стру</w:t>
                              </w:r>
                              <w:r w:rsidRPr="001D614A">
                                <w:rPr>
                                  <w:sz w:val="24"/>
                                  <w:szCs w:val="24"/>
                                </w:rPr>
                                <w:t>к</w:t>
                              </w:r>
                              <w:r w:rsidRPr="001D614A">
                                <w:rPr>
                                  <w:sz w:val="24"/>
                                  <w:szCs w:val="24"/>
                                </w:rPr>
                                <w:t>туры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  <w:p w:rsidR="006A22E9" w:rsidRPr="001171FE" w:rsidRDefault="006A22E9" w:rsidP="00641493">
                              <w:pPr>
                                <w:pStyle w:val="a3"/>
                                <w:widowControl w:val="0"/>
                                <w:numPr>
                                  <w:ilvl w:val="0"/>
                                  <w:numId w:val="5"/>
                                </w:numPr>
                                <w:shd w:val="clear" w:color="auto" w:fill="FFFFFF"/>
                                <w:tabs>
                                  <w:tab w:val="left" w:pos="672"/>
                                </w:tabs>
                                <w:autoSpaceDE w:val="0"/>
                                <w:autoSpaceDN w:val="0"/>
                                <w:adjustRightInd w:val="0"/>
                                <w:spacing w:line="240" w:lineRule="atLeast"/>
                                <w:ind w:left="714" w:hanging="357"/>
                                <w:contextualSpacing/>
                                <w:rPr>
                                  <w:sz w:val="24"/>
                                  <w:szCs w:val="24"/>
                                </w:rPr>
                              </w:pPr>
                              <w:r w:rsidRPr="001171FE">
                                <w:rPr>
                                  <w:sz w:val="24"/>
                                  <w:szCs w:val="24"/>
                                </w:rPr>
                                <w:t>Предложить перечень определяемых показателей э</w:t>
                              </w:r>
                              <w:r w:rsidRPr="001171FE">
                                <w:rPr>
                                  <w:sz w:val="24"/>
                                  <w:szCs w:val="24"/>
                                </w:rPr>
                                <w:t>ф</w:t>
                              </w:r>
                              <w:r w:rsidRPr="001171FE">
                                <w:rPr>
                                  <w:sz w:val="24"/>
                                  <w:szCs w:val="24"/>
                                </w:rPr>
                                <w:t xml:space="preserve">фективности структуры: </w:t>
                              </w: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/>
                                        <w:spacing w:val="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pacing w:val="2"/>
                                        <w:lang w:val="en-US"/>
                                      </w:rPr>
                                      <m:t>s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pacing w:val="2"/>
                                        <w:lang w:val="en-US"/>
                                      </w:rPr>
                                      <m:t>n</m:t>
                                    </m:r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pacing w:val="2"/>
                                      </w:rPr>
                                      <m:t xml:space="preserve">,   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spacing w:val="2"/>
                                    <w:lang w:val="en-US"/>
                                  </w:rPr>
                                  <m:t>n</m:t>
                                </m:r>
                                <m:r>
                                  <w:rPr>
                                    <w:rFonts w:ascii="Cambria Math" w:hAnsi="Cambria Math"/>
                                    <w:color w:val="000000"/>
                                    <w:spacing w:val="2"/>
                                  </w:rPr>
                                  <m:t>=1,2,…,k</m:t>
                                </m:r>
                              </m:oMath>
                              <w:r>
                                <w:rPr>
                                  <w:color w:val="000000"/>
                                  <w:spacing w:val="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Поле 310"/>
                        <wps:cNvSpPr txBox="1">
                          <a:spLocks noChangeArrowheads="1"/>
                        </wps:cNvSpPr>
                        <wps:spPr bwMode="auto">
                          <a:xfrm>
                            <a:off x="2148" y="9699"/>
                            <a:ext cx="6570" cy="9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22E9" w:rsidRPr="001B1B14" w:rsidRDefault="006A22E9" w:rsidP="00D83AA8">
                              <w:pPr>
                                <w:rPr>
                                  <w:b/>
                                </w:rPr>
                              </w:pPr>
                              <w:r w:rsidRPr="001B1B14">
                                <w:rPr>
                                  <w:b/>
                                  <w:lang w:val="en-US"/>
                                </w:rPr>
                                <w:t>III</w:t>
                              </w:r>
                              <w:r w:rsidRPr="001B1B14">
                                <w:rPr>
                                  <w:b/>
                                </w:rPr>
                                <w:t>.</w:t>
                              </w:r>
                              <w:r>
                                <w:rPr>
                                  <w:b/>
                                </w:rPr>
                                <w:t xml:space="preserve"> Расчет значений</w:t>
                              </w:r>
                              <w:r w:rsidRPr="001B1B14">
                                <w:rPr>
                                  <w:b/>
                                </w:rPr>
                                <w:t xml:space="preserve"> показателей элементов структуры и возможных связей между ними</w:t>
                              </w:r>
                            </w:p>
                            <w:p w:rsidR="006A22E9" w:rsidRPr="00192F4C" w:rsidRDefault="009A3F76" w:rsidP="00192F4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000000"/>
                                        <w:spacing w:val="-1"/>
                                        <w:w w:val="118"/>
                                        <w:sz w:val="20"/>
                                        <w:szCs w:val="20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pacing w:val="-1"/>
                                        <w:w w:val="118"/>
                                        <w:sz w:val="20"/>
                                        <w:szCs w:val="20"/>
                                        <w:lang w:val="en-US"/>
                                      </w:rPr>
                                      <m:t>g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pacing w:val="-1"/>
                                        <w:w w:val="118"/>
                                        <w:sz w:val="20"/>
                                        <w:szCs w:val="20"/>
                                        <w:lang w:val="en-US"/>
                                      </w:rPr>
                                      <m:t>i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spacing w:val="-1"/>
                                    <w:w w:val="118"/>
                                    <w:sz w:val="20"/>
                                    <w:szCs w:val="20"/>
                                  </w:rPr>
                                  <m:t>=(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000000"/>
                                        <w:spacing w:val="-1"/>
                                        <w:w w:val="118"/>
                                        <w:sz w:val="20"/>
                                        <w:szCs w:val="20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pacing w:val="-1"/>
                                        <w:w w:val="118"/>
                                        <w:sz w:val="20"/>
                                        <w:szCs w:val="20"/>
                                        <w:lang w:val="en-US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pacing w:val="-1"/>
                                        <w:w w:val="118"/>
                                        <w:sz w:val="20"/>
                                        <w:szCs w:val="20"/>
                                        <w:lang w:val="en-US"/>
                                      </w:rPr>
                                      <m:t>r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spacing w:val="-1"/>
                                    <w:w w:val="118"/>
                                    <w:sz w:val="20"/>
                                    <w:szCs w:val="20"/>
                                  </w:rPr>
                                  <m:t>)</m:t>
                                </m:r>
                              </m:oMath>
                              <w:r w:rsidR="006A22E9" w:rsidRPr="00192F4C">
                                <w:rPr>
                                  <w:i/>
                                  <w:iCs/>
                                  <w:color w:val="000000"/>
                                  <w:spacing w:val="-1"/>
                                  <w:w w:val="118"/>
                                  <w:sz w:val="20"/>
                                  <w:szCs w:val="20"/>
                                </w:rPr>
                                <w:t>;</w:t>
                              </w: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000000"/>
                                        <w:spacing w:val="-1"/>
                                        <w:w w:val="118"/>
                                        <w:sz w:val="20"/>
                                        <w:szCs w:val="20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pacing w:val="-1"/>
                                        <w:w w:val="118"/>
                                        <w:sz w:val="20"/>
                                        <w:szCs w:val="20"/>
                                        <w:lang w:val="en-US"/>
                                      </w:rPr>
                                      <m:t>g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pacing w:val="-1"/>
                                        <w:w w:val="118"/>
                                        <w:sz w:val="20"/>
                                        <w:szCs w:val="20"/>
                                        <w:lang w:val="en-US"/>
                                      </w:rPr>
                                      <m:t>ij</m:t>
                                    </m:r>
                                  </m:sub>
                                </m:sSub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000000"/>
                                        <w:spacing w:val="-1"/>
                                        <w:w w:val="118"/>
                                        <w:sz w:val="20"/>
                                        <w:szCs w:val="20"/>
                                        <w:lang w:val="en-US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pacing w:val="-1"/>
                                        <w:w w:val="118"/>
                                        <w:sz w:val="20"/>
                                        <w:szCs w:val="20"/>
                                        <w:lang w:val="en-US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color w:val="000000"/>
                                    <w:spacing w:val="-1"/>
                                    <w:w w:val="118"/>
                                    <w:sz w:val="20"/>
                                    <w:szCs w:val="20"/>
                                  </w:rPr>
                                  <m:t xml:space="preserve">,  где </m:t>
                                </m:r>
                                <m:r>
                                  <w:rPr>
                                    <w:rFonts w:ascii="Cambria Math" w:hAnsi="Cambria Math"/>
                                    <w:color w:val="000000"/>
                                    <w:spacing w:val="-1"/>
                                    <w:w w:val="118"/>
                                    <w:sz w:val="20"/>
                                    <w:szCs w:val="20"/>
                                    <w:lang w:val="en-US"/>
                                  </w:rPr>
                                  <m:t>i</m:t>
                                </m:r>
                                <m:r>
                                  <w:rPr>
                                    <w:rFonts w:ascii="Cambria Math" w:hAnsi="Cambria Math"/>
                                    <w:color w:val="000000"/>
                                    <w:spacing w:val="-1"/>
                                    <w:w w:val="118"/>
                                    <w:sz w:val="20"/>
                                    <w:szCs w:val="20"/>
                                  </w:rPr>
                                  <m:t xml:space="preserve">=1, 2,…, </m:t>
                                </m:r>
                                <m:r>
                                  <w:rPr>
                                    <w:rFonts w:ascii="Cambria Math" w:hAnsi="Cambria Math"/>
                                    <w:color w:val="000000"/>
                                    <w:spacing w:val="-1"/>
                                    <w:w w:val="118"/>
                                    <w:sz w:val="20"/>
                                    <w:szCs w:val="20"/>
                                    <w:lang w:val="en-US"/>
                                  </w:rPr>
                                  <m:t>l</m:t>
                                </m:r>
                                <m:r>
                                  <w:rPr>
                                    <w:rFonts w:ascii="Cambria Math" w:hAnsi="Cambria Math"/>
                                    <w:color w:val="000000"/>
                                    <w:spacing w:val="-1"/>
                                    <w:w w:val="118"/>
                                    <w:sz w:val="20"/>
                                    <w:szCs w:val="20"/>
                                  </w:rPr>
                                  <m:t>;</m:t>
                                </m:r>
                                <m:r>
                                  <w:rPr>
                                    <w:rFonts w:ascii="Cambria Math" w:hAnsi="Cambria Math"/>
                                    <w:color w:val="000000"/>
                                    <w:spacing w:val="-1"/>
                                    <w:w w:val="118"/>
                                    <w:sz w:val="20"/>
                                    <w:szCs w:val="20"/>
                                    <w:lang w:val="en-US"/>
                                  </w:rPr>
                                  <m:t>j</m:t>
                                </m:r>
                                <m:r>
                                  <w:rPr>
                                    <w:rFonts w:ascii="Cambria Math" w:hAnsi="Cambria Math"/>
                                    <w:color w:val="000000"/>
                                    <w:spacing w:val="-1"/>
                                    <w:w w:val="118"/>
                                    <w:sz w:val="20"/>
                                    <w:szCs w:val="20"/>
                                  </w:rPr>
                                  <m:t xml:space="preserve">=1,2,…, </m:t>
                                </m:r>
                                <m:r>
                                  <w:rPr>
                                    <w:rFonts w:ascii="Cambria Math" w:hAnsi="Cambria Math"/>
                                    <w:color w:val="000000"/>
                                    <w:spacing w:val="-1"/>
                                    <w:w w:val="118"/>
                                    <w:sz w:val="20"/>
                                    <w:szCs w:val="20"/>
                                    <w:lang w:val="en-US"/>
                                  </w:rPr>
                                  <m:t>m</m:t>
                                </m:r>
                                <m:r>
                                  <w:rPr>
                                    <w:rFonts w:ascii="Cambria Math" w:hAnsi="Cambria Math"/>
                                    <w:color w:val="000000"/>
                                    <w:spacing w:val="-1"/>
                                    <w:w w:val="118"/>
                                    <w:sz w:val="20"/>
                                    <w:szCs w:val="20"/>
                                  </w:rPr>
                                  <m:t>;</m:t>
                                </m:r>
                                <m:r>
                                  <w:rPr>
                                    <w:rFonts w:ascii="Cambria Math" w:hAnsi="Cambria Math"/>
                                    <w:color w:val="000000"/>
                                    <w:spacing w:val="-1"/>
                                    <w:w w:val="118"/>
                                    <w:sz w:val="20"/>
                                    <w:szCs w:val="20"/>
                                    <w:lang w:val="en-US"/>
                                  </w:rPr>
                                  <m:t>r</m:t>
                                </m:r>
                                <m:r>
                                  <w:rPr>
                                    <w:rFonts w:ascii="Cambria Math" w:hAnsi="Cambria Math"/>
                                    <w:color w:val="000000"/>
                                    <w:spacing w:val="-1"/>
                                    <w:w w:val="118"/>
                                    <w:sz w:val="20"/>
                                    <w:szCs w:val="20"/>
                                  </w:rPr>
                                  <m:t xml:space="preserve">=1,2,…, </m:t>
                                </m:r>
                                <m:r>
                                  <w:rPr>
                                    <w:rFonts w:ascii="Cambria Math" w:hAnsi="Cambria Math"/>
                                    <w:color w:val="000000"/>
                                    <w:spacing w:val="-1"/>
                                    <w:w w:val="118"/>
                                    <w:sz w:val="20"/>
                                    <w:szCs w:val="20"/>
                                    <w:lang w:val="en-US"/>
                                  </w:rPr>
                                  <m:t>z</m:t>
                                </m:r>
                              </m:oMath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Поле 311"/>
                        <wps:cNvSpPr txBox="1">
                          <a:spLocks noChangeArrowheads="1"/>
                        </wps:cNvSpPr>
                        <wps:spPr bwMode="auto">
                          <a:xfrm>
                            <a:off x="2148" y="10770"/>
                            <a:ext cx="6570" cy="6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22E9" w:rsidRPr="001B1B14" w:rsidRDefault="006A22E9" w:rsidP="00D83AA8">
                              <w:pPr>
                                <w:rPr>
                                  <w:b/>
                                </w:rPr>
                              </w:pPr>
                              <w:r w:rsidRPr="001B1B14">
                                <w:rPr>
                                  <w:b/>
                                  <w:lang w:val="en-US"/>
                                </w:rPr>
                                <w:t>IV</w:t>
                              </w:r>
                              <w:r w:rsidRPr="00245212">
                                <w:rPr>
                                  <w:b/>
                                </w:rPr>
                                <w:t xml:space="preserve">. </w:t>
                              </w:r>
                              <w:r w:rsidRPr="001B1B14">
                                <w:rPr>
                                  <w:b/>
                                </w:rPr>
                                <w:t>Вычисл</w:t>
                              </w:r>
                              <w:r>
                                <w:rPr>
                                  <w:b/>
                                </w:rPr>
                                <w:t>ение</w:t>
                              </w:r>
                              <w:r w:rsidRPr="001B1B14">
                                <w:rPr>
                                  <w:b/>
                                </w:rPr>
                                <w:t xml:space="preserve"> эффективности структуры</w:t>
                              </w:r>
                              <w:r>
                                <w:rPr>
                                  <w:b/>
                                </w:rPr>
                                <w:t xml:space="preserve"> управления</w:t>
                              </w:r>
                            </w:p>
                            <w:p w:rsidR="006A22E9" w:rsidRPr="00FB75B3" w:rsidRDefault="009A3F76" w:rsidP="00D83AA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iCs/>
                                          <w:color w:val="000000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lang w:val="en-US"/>
                                        </w:rPr>
                                        <m:t>s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lang w:val="en-US"/>
                                        </w:rPr>
                                        <m:t>n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</w:rPr>
                                    <m:t>=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lang w:val="en-US"/>
                                    </w:rPr>
                                    <m:t>F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</w:rPr>
                                    <m:t>(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iCs/>
                                          <w:color w:val="000000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lang w:val="en-US"/>
                                        </w:rPr>
                                        <m:t>g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lang w:val="en-US"/>
                                        </w:rPr>
                                        <m:t>i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</w:rPr>
                                    <m:t xml:space="preserve">, 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iCs/>
                                          <w:color w:val="000000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lang w:val="en-US"/>
                                        </w:rPr>
                                        <m:t>g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lang w:val="en-US"/>
                                        </w:rPr>
                                        <m:t>ij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</w:rPr>
                                    <m:t>)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4" o:spid="_x0000_s1026" style="position:absolute;left:0;text-align:left;margin-left:50.3pt;margin-top:2.35pt;width:328.5pt;height:334.65pt;z-index:251660288" coordorigin="2148,4718" coordsize="6570,6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308" o:spid="_x0000_s1027" type="#_x0000_t202" style="position:absolute;left:2148;top:4718;width:6570;height:10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Qk/r0A&#10;AADcAAAADwAAAGRycy9kb3ducmV2LnhtbERPy6rCMBDdC/5DGMGdpiqKVKOoIIg7tRt3QzO2xWZS&#10;kmjr35sLF9zN4Txnve1MLd7kfGVZwWScgCDOra64UJDdjqMlCB+QNdaWScGHPGw3/d4aU21bvtD7&#10;GgoRQ9inqKAMoUml9HlJBv3YNsSRe1hnMEToCqkdtjHc1HKaJAtpsOLYUGJDh5Ly5/VlFJwW+3Cn&#10;TJ/1bDqzbSZz96i9UsNBt1uBCNSFn/jffdJx/mQOf8/EC+Tm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1Qk/r0AAADcAAAADwAAAAAAAAAAAAAAAACYAgAAZHJzL2Rvd25yZXYu&#10;eG1sUEsFBgAAAAAEAAQA9QAAAIIDAAAAAA==&#10;" strokeweight=".5pt">
                  <v:textbox>
                    <w:txbxContent>
                      <w:p w:rsidR="0044261D" w:rsidRDefault="0044261D" w:rsidP="00D83AA8">
                        <w:pPr>
                          <w:pStyle w:val="a3"/>
                          <w:widowControl w:val="0"/>
                          <w:numPr>
                            <w:ilvl w:val="0"/>
                            <w:numId w:val="4"/>
                          </w:numPr>
                          <w:autoSpaceDE w:val="0"/>
                          <w:autoSpaceDN w:val="0"/>
                          <w:adjustRightInd w:val="0"/>
                          <w:ind w:left="392" w:hanging="272"/>
                          <w:contextualSpacing/>
                          <w:rPr>
                            <w:b/>
                            <w:sz w:val="24"/>
                            <w:szCs w:val="24"/>
                          </w:rPr>
                        </w:pPr>
                        <w:r w:rsidRPr="001B1B14">
                          <w:rPr>
                            <w:b/>
                            <w:sz w:val="24"/>
                            <w:szCs w:val="24"/>
                          </w:rPr>
                          <w:t>Постановка задачи</w:t>
                        </w:r>
                      </w:p>
                      <w:p w:rsidR="0044261D" w:rsidRPr="00245212" w:rsidRDefault="0044261D" w:rsidP="00D83AA8">
                        <w:pPr>
                          <w:pStyle w:val="a3"/>
                          <w:ind w:left="714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1B1B14">
                          <w:rPr>
                            <w:sz w:val="24"/>
                            <w:szCs w:val="24"/>
                          </w:rPr>
                          <w:t xml:space="preserve">Определить </w:t>
                        </w:r>
                        <w:r>
                          <w:rPr>
                            <w:sz w:val="24"/>
                            <w:szCs w:val="24"/>
                          </w:rPr>
                          <w:t>критерии для оценки эффективности структуры управления с учетом риска.</w:t>
                        </w:r>
                      </w:p>
                    </w:txbxContent>
                  </v:textbox>
                </v:shape>
                <v:shape id="Поле 309" o:spid="_x0000_s1028" type="#_x0000_t202" style="position:absolute;left:2148;top:5880;width:6570;height:3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a6ib4A&#10;AADcAAAADwAAAGRycy9kb3ducmV2LnhtbERPTYvCMBC9C/6HMII3m6pQpBplFQTxpvbibWjGtmwz&#10;KUm03X+/EQRv83ifs9kNphUvcr6xrGCepCCIS6sbrhQUt+NsBcIHZI2tZVLwRx522/Fog7m2PV/o&#10;dQ2ViCHsc1RQh9DlUvqyJoM+sR1x5B7WGQwRukpqh30MN61cpGkmDTYcG2rs6FBT+Xt9GgWnbB/u&#10;VOizXi6Wti9k6R6tV2o6GX7WIAIN4Sv+uE86zp9n8H4mXiC3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OGuom+AAAA3AAAAA8AAAAAAAAAAAAAAAAAmAIAAGRycy9kb3ducmV2&#10;LnhtbFBLBQYAAAAABAAEAPUAAACDAwAAAAA=&#10;" strokeweight=".5pt">
                  <v:textbox>
                    <w:txbxContent>
                      <w:p w:rsidR="0044261D" w:rsidRPr="001B1B14" w:rsidRDefault="0044261D" w:rsidP="00D83AA8">
                        <w:pPr>
                          <w:rPr>
                            <w:b/>
                          </w:rPr>
                        </w:pPr>
                        <w:bookmarkStart w:id="1" w:name="_GoBack"/>
                        <w:r w:rsidRPr="001B1B14">
                          <w:rPr>
                            <w:b/>
                            <w:lang w:val="en-US"/>
                          </w:rPr>
                          <w:t>II</w:t>
                        </w:r>
                        <w:r w:rsidRPr="001B1B14">
                          <w:rPr>
                            <w:b/>
                          </w:rPr>
                          <w:t xml:space="preserve">. </w:t>
                        </w:r>
                        <w:r>
                          <w:rPr>
                            <w:b/>
                          </w:rPr>
                          <w:t>Формирование исходных</w:t>
                        </w:r>
                        <w:r w:rsidRPr="001B1B14">
                          <w:rPr>
                            <w:b/>
                          </w:rPr>
                          <w:t xml:space="preserve"> данны</w:t>
                        </w:r>
                        <w:r>
                          <w:rPr>
                            <w:b/>
                          </w:rPr>
                          <w:t>х</w:t>
                        </w:r>
                        <w:r w:rsidRPr="001B1B14">
                          <w:rPr>
                            <w:b/>
                          </w:rPr>
                          <w:t xml:space="preserve"> для оценки стру</w:t>
                        </w:r>
                        <w:r w:rsidRPr="001B1B14">
                          <w:rPr>
                            <w:b/>
                          </w:rPr>
                          <w:t>к</w:t>
                        </w:r>
                        <w:r w:rsidRPr="001B1B14">
                          <w:rPr>
                            <w:b/>
                          </w:rPr>
                          <w:t>туры управления</w:t>
                        </w:r>
                      </w:p>
                      <w:p w:rsidR="0044261D" w:rsidRPr="001D614A" w:rsidRDefault="0044261D" w:rsidP="00D83AA8">
                        <w:pPr>
                          <w:pStyle w:val="a3"/>
                          <w:widowControl w:val="0"/>
                          <w:numPr>
                            <w:ilvl w:val="0"/>
                            <w:numId w:val="5"/>
                          </w:numPr>
                          <w:autoSpaceDE w:val="0"/>
                          <w:autoSpaceDN w:val="0"/>
                          <w:adjustRightInd w:val="0"/>
                          <w:contextualSpacing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Разработать</w:t>
                        </w:r>
                        <w:r w:rsidRPr="001D614A">
                          <w:rPr>
                            <w:sz w:val="24"/>
                            <w:szCs w:val="24"/>
                          </w:rPr>
                          <w:t xml:space="preserve"> модель исследуемой структуры</w:t>
                        </w:r>
                        <w:r w:rsidR="00192F4C">
                          <w:rPr>
                            <w:sz w:val="24"/>
                            <w:szCs w:val="24"/>
                          </w:rPr>
                          <w:t>.</w:t>
                        </w:r>
                      </w:p>
                      <w:p w:rsidR="0044261D" w:rsidRPr="001D614A" w:rsidRDefault="0044261D" w:rsidP="00D83AA8">
                        <w:pPr>
                          <w:pStyle w:val="a3"/>
                          <w:widowControl w:val="0"/>
                          <w:numPr>
                            <w:ilvl w:val="0"/>
                            <w:numId w:val="5"/>
                          </w:numPr>
                          <w:autoSpaceDE w:val="0"/>
                          <w:autoSpaceDN w:val="0"/>
                          <w:adjustRightInd w:val="0"/>
                          <w:contextualSpacing/>
                          <w:rPr>
                            <w:sz w:val="24"/>
                            <w:szCs w:val="24"/>
                          </w:rPr>
                        </w:pPr>
                        <w:r w:rsidRPr="001D614A">
                          <w:rPr>
                            <w:sz w:val="24"/>
                            <w:szCs w:val="24"/>
                          </w:rPr>
                          <w:t>Представить перечень рассматриваемых элементов структуры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44261D" w:rsidRPr="00FB75B3" w:rsidRDefault="00FB75B3" w:rsidP="00D83AA8">
                        <w:pPr>
                          <w:ind w:left="360"/>
                          <w:rPr>
                            <w:color w:val="000000"/>
                            <w:spacing w:val="2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pacing w:val="2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spacing w:val="2"/>
                                  </w:rPr>
                                  <m:t>g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spacing w:val="2"/>
                                  </w:rPr>
                                  <m:t>i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color w:val="000000"/>
                                <w:spacing w:val="2"/>
                              </w:rPr>
                              <m:t>,  i=1,2,…,l</m:t>
                            </m:r>
                            <m:r>
                              <w:rPr>
                                <w:rFonts w:ascii="Cambria Math" w:hAnsi="Cambria Math"/>
                                <w:color w:val="000000"/>
                                <w:spacing w:val="2"/>
                              </w:rPr>
                              <m:t>.</m:t>
                            </m:r>
                          </m:oMath>
                        </m:oMathPara>
                      </w:p>
                      <w:p w:rsidR="0044261D" w:rsidRPr="001D614A" w:rsidRDefault="0044261D" w:rsidP="00D83AA8">
                        <w:pPr>
                          <w:pStyle w:val="a3"/>
                          <w:widowControl w:val="0"/>
                          <w:numPr>
                            <w:ilvl w:val="0"/>
                            <w:numId w:val="5"/>
                          </w:numPr>
                          <w:autoSpaceDE w:val="0"/>
                          <w:autoSpaceDN w:val="0"/>
                          <w:adjustRightInd w:val="0"/>
                          <w:contextualSpacing/>
                          <w:rPr>
                            <w:sz w:val="24"/>
                            <w:szCs w:val="24"/>
                          </w:rPr>
                        </w:pPr>
                        <w:r w:rsidRPr="001D614A">
                          <w:rPr>
                            <w:sz w:val="24"/>
                            <w:szCs w:val="24"/>
                          </w:rPr>
                          <w:t xml:space="preserve">Представить перечень связей элементов структуры </w:t>
                        </w:r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ij</m:t>
                              </m:r>
                            </m:sub>
                          </m:sSub>
                        </m:oMath>
                        <w:r w:rsidR="00192F4C">
                          <w:t>.</w:t>
                        </w:r>
                      </w:p>
                      <w:p w:rsidR="0044261D" w:rsidRPr="001D614A" w:rsidRDefault="0044261D" w:rsidP="00D83AA8">
                        <w:pPr>
                          <w:pStyle w:val="a3"/>
                          <w:widowControl w:val="0"/>
                          <w:numPr>
                            <w:ilvl w:val="0"/>
                            <w:numId w:val="5"/>
                          </w:numPr>
                          <w:autoSpaceDE w:val="0"/>
                          <w:autoSpaceDN w:val="0"/>
                          <w:adjustRightInd w:val="0"/>
                          <w:contextualSpacing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Определить з</w:t>
                        </w:r>
                        <w:r w:rsidRPr="001D614A">
                          <w:rPr>
                            <w:sz w:val="24"/>
                            <w:szCs w:val="24"/>
                          </w:rPr>
                          <w:t xml:space="preserve">начения показателей </w:t>
                        </w:r>
                        <w:r w:rsidRPr="00BE1908">
                          <w:rPr>
                            <w:i/>
                            <w:sz w:val="24"/>
                            <w:szCs w:val="24"/>
                            <w:lang w:val="en-US"/>
                          </w:rPr>
                          <w:t>x</w:t>
                        </w:r>
                        <w:r w:rsidRPr="001D614A">
                          <w:rPr>
                            <w:sz w:val="24"/>
                            <w:szCs w:val="24"/>
                          </w:rPr>
                          <w:t xml:space="preserve"> элементов стру</w:t>
                        </w:r>
                        <w:r w:rsidRPr="001D614A">
                          <w:rPr>
                            <w:sz w:val="24"/>
                            <w:szCs w:val="24"/>
                          </w:rPr>
                          <w:t>к</w:t>
                        </w:r>
                        <w:r w:rsidRPr="001D614A">
                          <w:rPr>
                            <w:sz w:val="24"/>
                            <w:szCs w:val="24"/>
                          </w:rPr>
                          <w:t>туры</w:t>
                        </w:r>
                        <w:r w:rsidR="00192F4C">
                          <w:rPr>
                            <w:sz w:val="24"/>
                            <w:szCs w:val="24"/>
                          </w:rPr>
                          <w:t>.</w:t>
                        </w:r>
                      </w:p>
                      <w:p w:rsidR="0044261D" w:rsidRPr="001171FE" w:rsidRDefault="0044261D" w:rsidP="00641493">
                        <w:pPr>
                          <w:pStyle w:val="a3"/>
                          <w:widowControl w:val="0"/>
                          <w:numPr>
                            <w:ilvl w:val="0"/>
                            <w:numId w:val="5"/>
                          </w:numPr>
                          <w:shd w:val="clear" w:color="auto" w:fill="FFFFFF"/>
                          <w:tabs>
                            <w:tab w:val="left" w:pos="672"/>
                          </w:tabs>
                          <w:autoSpaceDE w:val="0"/>
                          <w:autoSpaceDN w:val="0"/>
                          <w:adjustRightInd w:val="0"/>
                          <w:spacing w:line="240" w:lineRule="atLeast"/>
                          <w:ind w:left="714" w:hanging="357"/>
                          <w:contextualSpacing/>
                          <w:rPr>
                            <w:sz w:val="24"/>
                            <w:szCs w:val="24"/>
                          </w:rPr>
                        </w:pPr>
                        <w:r w:rsidRPr="001171FE">
                          <w:rPr>
                            <w:sz w:val="24"/>
                            <w:szCs w:val="24"/>
                          </w:rPr>
                          <w:t>Предложить перечень определяемых показателей э</w:t>
                        </w:r>
                        <w:r w:rsidRPr="001171FE">
                          <w:rPr>
                            <w:sz w:val="24"/>
                            <w:szCs w:val="24"/>
                          </w:rPr>
                          <w:t>ф</w:t>
                        </w:r>
                        <w:r w:rsidRPr="001171FE">
                          <w:rPr>
                            <w:sz w:val="24"/>
                            <w:szCs w:val="24"/>
                          </w:rPr>
                          <w:t xml:space="preserve">фективности структуры: </w:t>
                        </w:r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pacing w:val="2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pacing w:val="2"/>
                                  <w:lang w:val="en-US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pacing w:val="2"/>
                                  <w:lang w:val="en-US"/>
                                </w:rPr>
                                <m:t>n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pacing w:val="2"/>
                                </w:rPr>
                                <m:t xml:space="preserve">,   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/>
                              <w:spacing w:val="2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pacing w:val="2"/>
                            </w:rPr>
                            <m:t>=1,2,…,k</m:t>
                          </m:r>
                        </m:oMath>
                        <w:r w:rsidR="00192F4C">
                          <w:rPr>
                            <w:color w:val="000000"/>
                            <w:spacing w:val="2"/>
                          </w:rPr>
                          <w:t>.</w:t>
                        </w:r>
                        <w:bookmarkEnd w:id="1"/>
                      </w:p>
                    </w:txbxContent>
                  </v:textbox>
                </v:shape>
                <v:shape id="Поле 310" o:spid="_x0000_s1029" type="#_x0000_t202" style="position:absolute;left:2148;top:9699;width:6570;height:9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fEr4A&#10;AADcAAAADwAAAGRycy9kb3ducmV2LnhtbERPTYvCMBC9C/6HMII3m6qgUo2iCwuyN7UXb0MztsVm&#10;UpJo67/fCIK3ebzP2ex604gnOV9bVjBNUhDEhdU1lwryy+9kBcIHZI2NZVLwIg+77XCwwUzbjk/0&#10;PIdSxBD2GSqoQmgzKX1RkUGf2JY4cjfrDIYIXSm1wy6Gm0bO0nQhDdYcGyps6aei4n5+GAXHxSFc&#10;Kdd/ej6b2y6Xhbs1XqnxqN+vQQTqw1f8cR91nD9dwvuZeIHc/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zKHxK+AAAA3AAAAA8AAAAAAAAAAAAAAAAAmAIAAGRycy9kb3ducmV2&#10;LnhtbFBLBQYAAAAABAAEAPUAAACDAwAAAAA=&#10;" strokeweight=".5pt">
                  <v:textbox>
                    <w:txbxContent>
                      <w:p w:rsidR="0044261D" w:rsidRPr="001B1B14" w:rsidRDefault="0044261D" w:rsidP="00D83AA8">
                        <w:pPr>
                          <w:rPr>
                            <w:b/>
                          </w:rPr>
                        </w:pPr>
                        <w:r w:rsidRPr="001B1B14">
                          <w:rPr>
                            <w:b/>
                            <w:lang w:val="en-US"/>
                          </w:rPr>
                          <w:t>III</w:t>
                        </w:r>
                        <w:r w:rsidRPr="001B1B14">
                          <w:rPr>
                            <w:b/>
                          </w:rPr>
                          <w:t>.</w:t>
                        </w:r>
                        <w:r>
                          <w:rPr>
                            <w:b/>
                          </w:rPr>
                          <w:t xml:space="preserve"> Расчет значений</w:t>
                        </w:r>
                        <w:r w:rsidRPr="001B1B14">
                          <w:rPr>
                            <w:b/>
                          </w:rPr>
                          <w:t xml:space="preserve"> показателей элементов структуры и возможных связей между ними</w:t>
                        </w:r>
                      </w:p>
                      <w:p w:rsidR="0044261D" w:rsidRPr="00192F4C" w:rsidRDefault="00FB75B3" w:rsidP="00192F4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/>
                                  <w:spacing w:val="-1"/>
                                  <w:w w:val="118"/>
                                  <w:sz w:val="20"/>
                                  <w:szCs w:val="20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pacing w:val="-1"/>
                                  <w:w w:val="118"/>
                                  <w:sz w:val="20"/>
                                  <w:szCs w:val="20"/>
                                  <w:lang w:val="en-US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pacing w:val="-1"/>
                                  <w:w w:val="118"/>
                                  <w:sz w:val="20"/>
                                  <w:szCs w:val="20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/>
                              <w:spacing w:val="-1"/>
                              <w:w w:val="118"/>
                              <w:sz w:val="20"/>
                              <w:szCs w:val="20"/>
                            </w:rPr>
                            <m:t>=(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/>
                                  <w:spacing w:val="-1"/>
                                  <w:w w:val="118"/>
                                  <w:sz w:val="20"/>
                                  <w:szCs w:val="20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pacing w:val="-1"/>
                                  <w:w w:val="118"/>
                                  <w:sz w:val="20"/>
                                  <w:szCs w:val="20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pacing w:val="-1"/>
                                  <w:w w:val="118"/>
                                  <w:sz w:val="20"/>
                                  <w:szCs w:val="20"/>
                                  <w:lang w:val="en-US"/>
                                </w:rPr>
                                <m:t>r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/>
                              <w:spacing w:val="-1"/>
                              <w:w w:val="118"/>
                              <w:sz w:val="20"/>
                              <w:szCs w:val="20"/>
                            </w:rPr>
                            <m:t>)</m:t>
                          </m:r>
                        </m:oMath>
                        <w:r w:rsidR="0044261D" w:rsidRPr="00192F4C">
                          <w:rPr>
                            <w:i/>
                            <w:iCs/>
                            <w:color w:val="000000"/>
                            <w:spacing w:val="-1"/>
                            <w:w w:val="118"/>
                            <w:sz w:val="20"/>
                            <w:szCs w:val="20"/>
                          </w:rPr>
                          <w:t>;</w:t>
                        </w:r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/>
                                  <w:spacing w:val="-1"/>
                                  <w:w w:val="118"/>
                                  <w:sz w:val="20"/>
                                  <w:szCs w:val="20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pacing w:val="-1"/>
                                  <w:w w:val="118"/>
                                  <w:sz w:val="20"/>
                                  <w:szCs w:val="20"/>
                                  <w:lang w:val="en-US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pacing w:val="-1"/>
                                  <w:w w:val="118"/>
                                  <w:sz w:val="20"/>
                                  <w:szCs w:val="20"/>
                                  <w:lang w:val="en-US"/>
                                </w:rPr>
                                <m:t>ij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/>
                                  <w:spacing w:val="-1"/>
                                  <w:w w:val="118"/>
                                  <w:sz w:val="20"/>
                                  <w:szCs w:val="20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pacing w:val="-1"/>
                                  <w:w w:val="118"/>
                                  <w:sz w:val="20"/>
                                  <w:szCs w:val="20"/>
                                  <w:lang w:val="en-US"/>
                                </w:rPr>
                                <m:t>x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color w:val="000000"/>
                              <w:spacing w:val="-1"/>
                              <w:w w:val="118"/>
                              <w:sz w:val="20"/>
                              <w:szCs w:val="20"/>
                            </w:rPr>
                            <m:t xml:space="preserve">,  где 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pacing w:val="-1"/>
                              <w:w w:val="118"/>
                              <w:sz w:val="20"/>
                              <w:szCs w:val="20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pacing w:val="-1"/>
                              <w:w w:val="118"/>
                              <w:sz w:val="20"/>
                              <w:szCs w:val="20"/>
                            </w:rPr>
                            <m:t xml:space="preserve">=1, 2,…, 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pacing w:val="-1"/>
                              <w:w w:val="118"/>
                              <w:sz w:val="20"/>
                              <w:szCs w:val="20"/>
                              <w:lang w:val="en-US"/>
                            </w:rPr>
                            <m:t>l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pacing w:val="-1"/>
                              <w:w w:val="118"/>
                              <w:sz w:val="20"/>
                              <w:szCs w:val="20"/>
                            </w:rPr>
                            <m:t>;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pacing w:val="-1"/>
                              <w:w w:val="118"/>
                              <w:sz w:val="20"/>
                              <w:szCs w:val="20"/>
                              <w:lang w:val="en-US"/>
                            </w:rPr>
                            <m:t>j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pacing w:val="-1"/>
                              <w:w w:val="118"/>
                              <w:sz w:val="20"/>
                              <w:szCs w:val="20"/>
                            </w:rPr>
                            <m:t xml:space="preserve">=1,2,…, 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pacing w:val="-1"/>
                              <w:w w:val="118"/>
                              <w:sz w:val="20"/>
                              <w:szCs w:val="20"/>
                              <w:lang w:val="en-US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pacing w:val="-1"/>
                              <w:w w:val="118"/>
                              <w:sz w:val="20"/>
                              <w:szCs w:val="20"/>
                            </w:rPr>
                            <m:t>;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pacing w:val="-1"/>
                              <w:w w:val="118"/>
                              <w:sz w:val="20"/>
                              <w:szCs w:val="20"/>
                              <w:lang w:val="en-US"/>
                            </w:rPr>
                            <m:t>r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pacing w:val="-1"/>
                              <w:w w:val="118"/>
                              <w:sz w:val="20"/>
                              <w:szCs w:val="20"/>
                            </w:rPr>
                            <m:t xml:space="preserve">=1,2,…, 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pacing w:val="-1"/>
                              <w:w w:val="118"/>
                              <w:sz w:val="20"/>
                              <w:szCs w:val="20"/>
                              <w:lang w:val="en-US"/>
                            </w:rPr>
                            <m:t>z</m:t>
                          </m:r>
                        </m:oMath>
                      </w:p>
                    </w:txbxContent>
                  </v:textbox>
                </v:shape>
                <v:shape id="Поле 311" o:spid="_x0000_s1030" type="#_x0000_t202" style="position:absolute;left:2148;top:10770;width:6570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WLYMEA&#10;AADcAAAADwAAAGRycy9kb3ducmV2LnhtbESPQYvCQAyF7wv+hyHC3tapCrJUR1FBEG+6vXgLndgW&#10;O5kyM9r6781hwVvCe3nvy2ozuFY9KcTGs4HpJANFXHrbcGWg+Dv8/IKKCdli65kMvCjCZj36WmFu&#10;fc9nel5SpSSEY44G6pS6XOtY1uQwTnxHLNrNB4dJ1lBpG7CXcNfqWZYttMOGpaHGjvY1lffLwxk4&#10;LnbpSoU92fls7vtCl+HWRmO+x8N2CSrRkD7m/+ujFfyp0MozMoFe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Vi2DBAAAA3AAAAA8AAAAAAAAAAAAAAAAAmAIAAGRycy9kb3du&#10;cmV2LnhtbFBLBQYAAAAABAAEAPUAAACGAwAAAAA=&#10;" strokeweight=".5pt">
                  <v:textbox>
                    <w:txbxContent>
                      <w:p w:rsidR="0044261D" w:rsidRPr="001B1B14" w:rsidRDefault="0044261D" w:rsidP="00D83AA8">
                        <w:pPr>
                          <w:rPr>
                            <w:b/>
                          </w:rPr>
                        </w:pPr>
                        <w:r w:rsidRPr="001B1B14">
                          <w:rPr>
                            <w:b/>
                            <w:lang w:val="en-US"/>
                          </w:rPr>
                          <w:t>IV</w:t>
                        </w:r>
                        <w:r w:rsidRPr="00245212">
                          <w:rPr>
                            <w:b/>
                          </w:rPr>
                          <w:t xml:space="preserve">. </w:t>
                        </w:r>
                        <w:r w:rsidRPr="001B1B14">
                          <w:rPr>
                            <w:b/>
                          </w:rPr>
                          <w:t>Вычисл</w:t>
                        </w:r>
                        <w:r>
                          <w:rPr>
                            <w:b/>
                          </w:rPr>
                          <w:t>ение</w:t>
                        </w:r>
                        <w:r w:rsidRPr="001B1B14">
                          <w:rPr>
                            <w:b/>
                          </w:rPr>
                          <w:t xml:space="preserve"> эффективности структуры</w:t>
                        </w:r>
                        <w:r>
                          <w:rPr>
                            <w:b/>
                          </w:rPr>
                          <w:t xml:space="preserve"> управления</w:t>
                        </w:r>
                      </w:p>
                      <w:p w:rsidR="0044261D" w:rsidRPr="00FB75B3" w:rsidRDefault="00FB75B3" w:rsidP="00D83AA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color w:val="000000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val="en-US"/>
                                  </w:rPr>
                                  <m:t>s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val="en-US"/>
                                  </w:rPr>
                                  <m:t>n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color w:val="000000"/>
                              </w:rPr>
                              <m:t>=</m:t>
                            </m:r>
                            <m:r>
                              <w:rPr>
                                <w:rFonts w:ascii="Cambria Math" w:hAnsi="Cambria Math"/>
                                <w:color w:val="000000"/>
                                <w:lang w:val="en-US"/>
                              </w:rPr>
                              <m:t>F</m:t>
                            </m:r>
                            <m:r>
                              <w:rPr>
                                <w:rFonts w:ascii="Cambria Math" w:hAnsi="Cambria Math"/>
                                <w:color w:val="000000"/>
                              </w:rPr>
                              <m:t>(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color w:val="000000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val="en-US"/>
                                  </w:rPr>
                                  <m:t>g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val="en-US"/>
                                  </w:rPr>
                                  <m:t>i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color w:val="000000"/>
                              </w:rPr>
                              <m:t xml:space="preserve">, 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color w:val="000000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val="en-US"/>
                                  </w:rPr>
                                  <m:t>g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val="en-US"/>
                                  </w:rPr>
                                  <m:t>ij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color w:val="000000"/>
                              </w:rPr>
                              <m:t>)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</w:p>
    <w:p w:rsidR="00D83AA8" w:rsidRPr="00796236" w:rsidRDefault="00D83AA8" w:rsidP="00D83AA8">
      <w:pPr>
        <w:shd w:val="clear" w:color="auto" w:fill="FFFFFF"/>
        <w:tabs>
          <w:tab w:val="left" w:pos="850"/>
        </w:tabs>
        <w:spacing w:line="360" w:lineRule="auto"/>
        <w:rPr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tabs>
          <w:tab w:val="left" w:pos="850"/>
        </w:tabs>
        <w:spacing w:line="360" w:lineRule="auto"/>
        <w:rPr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tabs>
          <w:tab w:val="left" w:pos="850"/>
        </w:tabs>
        <w:spacing w:line="360" w:lineRule="auto"/>
        <w:rPr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tabs>
          <w:tab w:val="left" w:pos="850"/>
        </w:tabs>
        <w:spacing w:line="360" w:lineRule="auto"/>
        <w:rPr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tabs>
          <w:tab w:val="left" w:pos="850"/>
        </w:tabs>
        <w:spacing w:line="360" w:lineRule="auto"/>
        <w:rPr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tabs>
          <w:tab w:val="left" w:pos="850"/>
        </w:tabs>
        <w:spacing w:line="360" w:lineRule="auto"/>
        <w:rPr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tabs>
          <w:tab w:val="left" w:pos="850"/>
        </w:tabs>
        <w:spacing w:line="360" w:lineRule="auto"/>
        <w:rPr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tabs>
          <w:tab w:val="left" w:pos="850"/>
        </w:tabs>
        <w:spacing w:line="360" w:lineRule="auto"/>
        <w:rPr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tabs>
          <w:tab w:val="left" w:pos="850"/>
        </w:tabs>
        <w:spacing w:line="360" w:lineRule="auto"/>
        <w:rPr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tabs>
          <w:tab w:val="left" w:pos="850"/>
        </w:tabs>
        <w:spacing w:line="360" w:lineRule="auto"/>
        <w:rPr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tabs>
          <w:tab w:val="left" w:pos="850"/>
        </w:tabs>
        <w:spacing w:line="360" w:lineRule="auto"/>
        <w:rPr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spacing w:line="360" w:lineRule="auto"/>
        <w:ind w:firstLine="720"/>
        <w:rPr>
          <w:spacing w:val="-2"/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spacing w:line="360" w:lineRule="auto"/>
        <w:ind w:firstLine="720"/>
        <w:rPr>
          <w:spacing w:val="-2"/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spacing w:line="360" w:lineRule="auto"/>
        <w:ind w:firstLine="720"/>
        <w:rPr>
          <w:spacing w:val="-2"/>
          <w:sz w:val="28"/>
          <w:szCs w:val="28"/>
        </w:rPr>
      </w:pPr>
    </w:p>
    <w:p w:rsidR="00D83AA8" w:rsidRPr="00796236" w:rsidRDefault="00F07406" w:rsidP="00D83AA8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Рис.</w:t>
      </w:r>
      <w:r w:rsidR="00D83AA8" w:rsidRPr="00796236">
        <w:rPr>
          <w:spacing w:val="-2"/>
          <w:sz w:val="28"/>
          <w:szCs w:val="28"/>
        </w:rPr>
        <w:t xml:space="preserve"> 1 Алгоритм структурного анализа системы управления инвестицио</w:t>
      </w:r>
      <w:r w:rsidR="00D83AA8" w:rsidRPr="00796236">
        <w:rPr>
          <w:spacing w:val="-2"/>
          <w:sz w:val="28"/>
          <w:szCs w:val="28"/>
        </w:rPr>
        <w:t>н</w:t>
      </w:r>
      <w:r w:rsidR="00D83AA8" w:rsidRPr="00796236">
        <w:rPr>
          <w:spacing w:val="-2"/>
          <w:sz w:val="28"/>
          <w:szCs w:val="28"/>
        </w:rPr>
        <w:t>но-инновационной деятельностью</w:t>
      </w:r>
    </w:p>
    <w:p w:rsidR="00D83AA8" w:rsidRPr="00796236" w:rsidRDefault="00D83AA8" w:rsidP="00D83AA8">
      <w:pPr>
        <w:shd w:val="clear" w:color="auto" w:fill="FFFFFF"/>
        <w:ind w:firstLine="709"/>
        <w:jc w:val="both"/>
        <w:rPr>
          <w:b/>
          <w:spacing w:val="-5"/>
          <w:sz w:val="28"/>
          <w:szCs w:val="28"/>
        </w:rPr>
      </w:pPr>
    </w:p>
    <w:p w:rsidR="00DF62FD" w:rsidRPr="00796236" w:rsidRDefault="00DF62FD" w:rsidP="00DF62FD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lastRenderedPageBreak/>
        <w:t xml:space="preserve">При оценке эффективности структур </w:t>
      </w:r>
      <w:r w:rsidR="003152A2">
        <w:rPr>
          <w:spacing w:val="-6"/>
          <w:sz w:val="28"/>
          <w:szCs w:val="28"/>
        </w:rPr>
        <w:t>определяют</w:t>
      </w:r>
      <w:r w:rsidRPr="00796236">
        <w:rPr>
          <w:spacing w:val="-6"/>
          <w:sz w:val="28"/>
          <w:szCs w:val="28"/>
        </w:rPr>
        <w:t xml:space="preserve"> критерий, ниже которого возможную эффективность не рассматривают, математически это записывается как:</w:t>
      </w:r>
    </w:p>
    <w:p w:rsidR="00DF62FD" w:rsidRPr="00796236" w:rsidRDefault="009A3F76" w:rsidP="00DF62FD">
      <w:pPr>
        <w:shd w:val="clear" w:color="auto" w:fill="FFFFFF"/>
        <w:tabs>
          <w:tab w:val="left" w:pos="5261"/>
        </w:tabs>
        <w:ind w:firstLine="709"/>
        <w:rPr>
          <w:spacing w:val="-6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func>
              <m:func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min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func>
          </m:sub>
        </m:sSub>
        <m:r>
          <w:rPr>
            <w:rFonts w:ascii="Cambria Math" w:hAnsi="Cambria Math"/>
            <w:sz w:val="28"/>
            <w:szCs w:val="28"/>
          </w:rPr>
          <m:t>, n=1,2,…,k</m:t>
        </m:r>
      </m:oMath>
      <w:r w:rsidR="00DF62FD" w:rsidRPr="00796236">
        <w:rPr>
          <w:i/>
          <w:spacing w:val="-6"/>
          <w:sz w:val="28"/>
          <w:szCs w:val="28"/>
        </w:rPr>
        <w:t>,</w:t>
      </w:r>
      <w:r w:rsidR="00DF62FD" w:rsidRPr="00796236">
        <w:rPr>
          <w:i/>
          <w:iCs/>
          <w:spacing w:val="-6"/>
          <w:sz w:val="28"/>
          <w:szCs w:val="28"/>
        </w:rPr>
        <w:tab/>
        <w:t xml:space="preserve">                        </w:t>
      </w:r>
      <w:r w:rsidR="00DF62FD" w:rsidRPr="00796236">
        <w:rPr>
          <w:spacing w:val="-6"/>
          <w:sz w:val="28"/>
          <w:szCs w:val="28"/>
        </w:rPr>
        <w:t>(1)</w:t>
      </w:r>
    </w:p>
    <w:p w:rsidR="00DF62FD" w:rsidRPr="00796236" w:rsidRDefault="00DF62FD" w:rsidP="00DF62FD">
      <w:pPr>
        <w:shd w:val="clear" w:color="auto" w:fill="FFFFFF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iCs/>
                <w:spacing w:val="-8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8"/>
                <w:sz w:val="28"/>
                <w:szCs w:val="28"/>
                <w:lang w:val="en-US"/>
              </w:rPr>
              <m:t>s</m:t>
            </m:r>
          </m:e>
          <m:sub>
            <m:func>
              <m:funcPr>
                <m:ctrlPr>
                  <w:rPr>
                    <w:rFonts w:ascii="Cambria Math" w:hAnsi="Cambria Math"/>
                    <w:i/>
                    <w:iCs/>
                    <w:spacing w:val="-8"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pacing w:val="-8"/>
                    <w:sz w:val="28"/>
                    <w:szCs w:val="28"/>
                    <w:lang w:val="en-US"/>
                  </w:rPr>
                  <m:t>min</m:t>
                </m:r>
              </m:fName>
              <m:e>
                <m:r>
                  <w:rPr>
                    <w:rFonts w:ascii="Cambria Math" w:hAnsi="Cambria Math"/>
                    <w:spacing w:val="-8"/>
                    <w:sz w:val="28"/>
                    <w:szCs w:val="28"/>
                    <w:lang w:val="en-US"/>
                  </w:rPr>
                  <m:t>n</m:t>
                </m:r>
              </m:e>
            </m:func>
          </m:sub>
        </m:sSub>
        <m:r>
          <w:rPr>
            <w:rFonts w:ascii="Cambria Math" w:hAnsi="Cambria Math"/>
            <w:spacing w:val="-8"/>
            <w:sz w:val="28"/>
            <w:szCs w:val="28"/>
          </w:rPr>
          <m:t xml:space="preserve"> </m:t>
        </m:r>
      </m:oMath>
      <w:r w:rsidRPr="00796236">
        <w:rPr>
          <w:spacing w:val="-6"/>
          <w:sz w:val="28"/>
          <w:szCs w:val="28"/>
        </w:rPr>
        <w:t xml:space="preserve">— предельно допустимое значение </w:t>
      </w:r>
      <w:r w:rsidRPr="00796236">
        <w:rPr>
          <w:i/>
          <w:iCs/>
          <w:spacing w:val="-6"/>
          <w:sz w:val="28"/>
          <w:szCs w:val="28"/>
          <w:lang w:val="en-US"/>
        </w:rPr>
        <w:t>n</w:t>
      </w:r>
      <w:r w:rsidRPr="00796236">
        <w:rPr>
          <w:i/>
          <w:iCs/>
          <w:spacing w:val="-6"/>
          <w:sz w:val="28"/>
          <w:szCs w:val="28"/>
        </w:rPr>
        <w:t xml:space="preserve"> </w:t>
      </w:r>
      <w:r w:rsidRPr="00796236">
        <w:rPr>
          <w:spacing w:val="-6"/>
          <w:sz w:val="28"/>
          <w:szCs w:val="28"/>
        </w:rPr>
        <w:t xml:space="preserve">показателя. </w:t>
      </w:r>
    </w:p>
    <w:p w:rsidR="00DF62FD" w:rsidRPr="00796236" w:rsidRDefault="00DF62FD" w:rsidP="00DF62FD">
      <w:pPr>
        <w:shd w:val="clear" w:color="auto" w:fill="FFFFFF"/>
        <w:ind w:firstLine="709"/>
        <w:jc w:val="both"/>
        <w:rPr>
          <w:sz w:val="28"/>
          <w:szCs w:val="28"/>
        </w:rPr>
      </w:pPr>
      <w:r w:rsidRPr="00796236">
        <w:rPr>
          <w:sz w:val="28"/>
          <w:szCs w:val="28"/>
        </w:rPr>
        <w:t xml:space="preserve">На основе </w:t>
      </w:r>
      <w:r w:rsidR="0044261D">
        <w:rPr>
          <w:sz w:val="28"/>
          <w:szCs w:val="28"/>
        </w:rPr>
        <w:t>сделанных</w:t>
      </w:r>
      <w:r w:rsidRPr="00796236">
        <w:rPr>
          <w:sz w:val="28"/>
          <w:szCs w:val="28"/>
        </w:rPr>
        <w:t xml:space="preserve"> вычислений происходит сравнение возможных вар</w:t>
      </w:r>
      <w:r w:rsidRPr="00796236">
        <w:rPr>
          <w:sz w:val="28"/>
          <w:szCs w:val="28"/>
        </w:rPr>
        <w:t>и</w:t>
      </w:r>
      <w:r w:rsidRPr="00796236">
        <w:rPr>
          <w:sz w:val="28"/>
          <w:szCs w:val="28"/>
        </w:rPr>
        <w:t>антов структуры управления инвестиционной деятельностью и выбор наиболее приемлемого.</w:t>
      </w:r>
    </w:p>
    <w:p w:rsidR="00DF62FD" w:rsidRPr="00796236" w:rsidRDefault="00DF62FD" w:rsidP="00DF62FD">
      <w:pPr>
        <w:shd w:val="clear" w:color="auto" w:fill="FFFFFF"/>
        <w:ind w:firstLine="709"/>
        <w:jc w:val="both"/>
        <w:rPr>
          <w:sz w:val="28"/>
          <w:szCs w:val="28"/>
        </w:rPr>
      </w:pPr>
      <w:r w:rsidRPr="00796236">
        <w:rPr>
          <w:spacing w:val="-2"/>
          <w:sz w:val="28"/>
          <w:szCs w:val="28"/>
        </w:rPr>
        <w:t>После проведения анализа структуры системы управления необходимо о</w:t>
      </w:r>
      <w:r w:rsidRPr="00796236">
        <w:rPr>
          <w:spacing w:val="-2"/>
          <w:sz w:val="28"/>
          <w:szCs w:val="28"/>
        </w:rPr>
        <w:t>р</w:t>
      </w:r>
      <w:r w:rsidRPr="00796236">
        <w:rPr>
          <w:spacing w:val="-2"/>
          <w:sz w:val="28"/>
          <w:szCs w:val="28"/>
        </w:rPr>
        <w:t>ганиз</w:t>
      </w:r>
      <w:r w:rsidR="0044261D">
        <w:rPr>
          <w:spacing w:val="-2"/>
          <w:sz w:val="28"/>
          <w:szCs w:val="28"/>
        </w:rPr>
        <w:t>овать</w:t>
      </w:r>
      <w:r w:rsidRPr="00796236">
        <w:rPr>
          <w:spacing w:val="-2"/>
          <w:sz w:val="28"/>
          <w:szCs w:val="28"/>
        </w:rPr>
        <w:t xml:space="preserve"> или, если это экономически более выгодно, реорганиз</w:t>
      </w:r>
      <w:r w:rsidR="0044261D">
        <w:rPr>
          <w:spacing w:val="-2"/>
          <w:sz w:val="28"/>
          <w:szCs w:val="28"/>
        </w:rPr>
        <w:t>овать</w:t>
      </w:r>
      <w:r w:rsidRPr="00796236">
        <w:rPr>
          <w:spacing w:val="-2"/>
          <w:sz w:val="28"/>
          <w:szCs w:val="28"/>
        </w:rPr>
        <w:t xml:space="preserve"> системы управления инвестиционной деятельностью.</w:t>
      </w:r>
    </w:p>
    <w:p w:rsidR="00DF62FD" w:rsidRPr="00796236" w:rsidRDefault="00DF62FD" w:rsidP="00DF62FD">
      <w:pPr>
        <w:shd w:val="clear" w:color="auto" w:fill="FFFFFF"/>
        <w:ind w:firstLine="709"/>
        <w:jc w:val="both"/>
        <w:rPr>
          <w:sz w:val="28"/>
          <w:szCs w:val="28"/>
        </w:rPr>
      </w:pPr>
      <w:r w:rsidRPr="00796236">
        <w:rPr>
          <w:bCs/>
          <w:spacing w:val="-5"/>
          <w:sz w:val="28"/>
          <w:szCs w:val="28"/>
        </w:rPr>
        <w:t xml:space="preserve">Сущностью данного этапа работы является </w:t>
      </w:r>
      <w:r w:rsidRPr="00796236">
        <w:rPr>
          <w:bCs/>
          <w:spacing w:val="-4"/>
          <w:sz w:val="28"/>
          <w:szCs w:val="28"/>
        </w:rPr>
        <w:t xml:space="preserve">создание </w:t>
      </w:r>
      <w:r w:rsidRPr="00796236">
        <w:rPr>
          <w:bCs/>
          <w:spacing w:val="-5"/>
          <w:sz w:val="28"/>
          <w:szCs w:val="28"/>
        </w:rPr>
        <w:t>системы управления с желаемыми для поставленных задач обобщенными показателями</w:t>
      </w:r>
      <w:r w:rsidRPr="00796236">
        <w:rPr>
          <w:bCs/>
          <w:spacing w:val="-7"/>
          <w:sz w:val="28"/>
          <w:szCs w:val="28"/>
        </w:rPr>
        <w:t>, для этого пров</w:t>
      </w:r>
      <w:r w:rsidRPr="00796236">
        <w:rPr>
          <w:bCs/>
          <w:spacing w:val="-7"/>
          <w:sz w:val="28"/>
          <w:szCs w:val="28"/>
        </w:rPr>
        <w:t>о</w:t>
      </w:r>
      <w:r w:rsidRPr="00796236">
        <w:rPr>
          <w:bCs/>
          <w:spacing w:val="-7"/>
          <w:sz w:val="28"/>
          <w:szCs w:val="28"/>
        </w:rPr>
        <w:t>дится согласование всех элементов системы, их соотношений и характеристик, во</w:t>
      </w:r>
      <w:r w:rsidRPr="00796236">
        <w:rPr>
          <w:bCs/>
          <w:spacing w:val="-7"/>
          <w:sz w:val="28"/>
          <w:szCs w:val="28"/>
        </w:rPr>
        <w:t>з</w:t>
      </w:r>
      <w:r w:rsidRPr="00796236">
        <w:rPr>
          <w:bCs/>
          <w:spacing w:val="-7"/>
          <w:sz w:val="28"/>
          <w:szCs w:val="28"/>
        </w:rPr>
        <w:t>можных прямых и обратных связей.</w:t>
      </w:r>
    </w:p>
    <w:p w:rsidR="00D83AA8" w:rsidRPr="00796236" w:rsidRDefault="00DF62FD" w:rsidP="00DF62FD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Состав обобщающих показателей может варьироваться в зависимости от п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>ставленных задач, однако, как правило, это</w:t>
      </w:r>
      <w:r w:rsidRPr="00796236">
        <w:rPr>
          <w:color w:val="FF0000"/>
          <w:spacing w:val="-6"/>
          <w:sz w:val="28"/>
          <w:szCs w:val="28"/>
        </w:rPr>
        <w:t xml:space="preserve"> </w:t>
      </w:r>
      <w:r w:rsidRPr="00796236">
        <w:rPr>
          <w:spacing w:val="-6"/>
          <w:sz w:val="28"/>
          <w:szCs w:val="28"/>
        </w:rPr>
        <w:t>такие показатели как: количество объе</w:t>
      </w:r>
      <w:r w:rsidRPr="00796236">
        <w:rPr>
          <w:spacing w:val="-6"/>
          <w:sz w:val="28"/>
          <w:szCs w:val="28"/>
        </w:rPr>
        <w:t>к</w:t>
      </w:r>
      <w:r w:rsidRPr="00796236">
        <w:rPr>
          <w:spacing w:val="-6"/>
          <w:sz w:val="28"/>
          <w:szCs w:val="28"/>
        </w:rPr>
        <w:t>тов управления, объем своевременность и качество информации, устойчивость или динамичность структуры, эффективность управления, стоимость мероприятий по поддержанию функционирования структуры и управлению ею и т.д.</w:t>
      </w:r>
      <w:r w:rsidR="0044261D">
        <w:rPr>
          <w:spacing w:val="-6"/>
          <w:sz w:val="28"/>
          <w:szCs w:val="28"/>
        </w:rPr>
        <w:t xml:space="preserve"> </w:t>
      </w:r>
      <w:r w:rsidR="00D83AA8" w:rsidRPr="00796236">
        <w:rPr>
          <w:spacing w:val="-6"/>
          <w:sz w:val="28"/>
          <w:szCs w:val="28"/>
        </w:rPr>
        <w:t>В процессе с</w:t>
      </w:r>
      <w:r w:rsidR="00D83AA8" w:rsidRPr="00796236">
        <w:rPr>
          <w:spacing w:val="-6"/>
          <w:sz w:val="28"/>
          <w:szCs w:val="28"/>
        </w:rPr>
        <w:t>о</w:t>
      </w:r>
      <w:r w:rsidR="00D83AA8" w:rsidRPr="00796236">
        <w:rPr>
          <w:spacing w:val="-6"/>
          <w:sz w:val="28"/>
          <w:szCs w:val="28"/>
        </w:rPr>
        <w:t xml:space="preserve">здания структуры в соответствие с заданными критериями эффективности  </w:t>
      </w:r>
      <m:oMath>
        <m:sSub>
          <m:sSubPr>
            <m:ctrlPr>
              <w:rPr>
                <w:rFonts w:ascii="Cambria Math" w:hAnsi="Cambria Math"/>
                <w:i/>
                <w:spacing w:val="13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13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/>
                <w:spacing w:val="13"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/>
            <w:spacing w:val="13"/>
            <w:sz w:val="28"/>
            <w:szCs w:val="28"/>
          </w:rPr>
          <m:t>⊂S</m:t>
        </m:r>
      </m:oMath>
      <w:r w:rsidR="00D83AA8" w:rsidRPr="00796236">
        <w:rPr>
          <w:spacing w:val="-6"/>
          <w:sz w:val="28"/>
          <w:szCs w:val="28"/>
        </w:rPr>
        <w:t xml:space="preserve">, (где </w:t>
      </w:r>
      <w:r w:rsidR="00D83AA8" w:rsidRPr="00796236">
        <w:rPr>
          <w:spacing w:val="-6"/>
          <w:sz w:val="28"/>
          <w:szCs w:val="28"/>
          <w:lang w:val="en-US"/>
        </w:rPr>
        <w:t>S</w:t>
      </w:r>
      <w:r w:rsidR="00D83AA8" w:rsidRPr="00796236">
        <w:rPr>
          <w:spacing w:val="-6"/>
          <w:sz w:val="28"/>
          <w:szCs w:val="28"/>
        </w:rPr>
        <w:t xml:space="preserve"> — множество требуемых значений показателей эффективности </w:t>
      </w:r>
      <m:oMath>
        <m:sSub>
          <m:sSubPr>
            <m:ctrlPr>
              <w:rPr>
                <w:rFonts w:ascii="Cambria Math" w:hAnsi="Cambria Math"/>
                <w:i/>
                <w:spacing w:val="13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13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/>
                <w:spacing w:val="13"/>
                <w:sz w:val="28"/>
                <w:szCs w:val="28"/>
              </w:rPr>
              <m:t>n</m:t>
            </m:r>
          </m:sub>
        </m:sSub>
      </m:oMath>
      <w:r w:rsidR="00D83AA8" w:rsidRPr="00796236">
        <w:rPr>
          <w:bCs/>
          <w:iCs/>
          <w:spacing w:val="-6"/>
          <w:sz w:val="28"/>
          <w:szCs w:val="28"/>
        </w:rPr>
        <w:t xml:space="preserve">) </w:t>
      </w:r>
      <w:r w:rsidR="00D83AA8" w:rsidRPr="00796236">
        <w:rPr>
          <w:spacing w:val="-6"/>
          <w:sz w:val="28"/>
          <w:szCs w:val="28"/>
        </w:rPr>
        <w:t>определ</w:t>
      </w:r>
      <w:r w:rsidR="00D83AA8" w:rsidRPr="00796236">
        <w:rPr>
          <w:spacing w:val="-6"/>
          <w:sz w:val="28"/>
          <w:szCs w:val="28"/>
        </w:rPr>
        <w:t>я</w:t>
      </w:r>
      <w:r w:rsidR="00D83AA8" w:rsidRPr="00796236">
        <w:rPr>
          <w:spacing w:val="-6"/>
          <w:sz w:val="28"/>
          <w:szCs w:val="28"/>
        </w:rPr>
        <w:t xml:space="preserve">ются </w:t>
      </w:r>
      <w:r w:rsidR="0044261D">
        <w:rPr>
          <w:spacing w:val="-6"/>
          <w:sz w:val="28"/>
          <w:szCs w:val="28"/>
        </w:rPr>
        <w:t>её элементы</w:t>
      </w:r>
      <w:r w:rsidR="00D83AA8" w:rsidRPr="00796236">
        <w:rPr>
          <w:spacing w:val="-6"/>
          <w:sz w:val="28"/>
          <w:szCs w:val="28"/>
        </w:rPr>
        <w:t xml:space="preserve">, их характеристики и связи, что в совокупности позволит найти наиболее оптимальное значение обобщенным показателям. </w:t>
      </w:r>
    </w:p>
    <w:p w:rsidR="00D83AA8" w:rsidRPr="00796236" w:rsidRDefault="00D83AA8" w:rsidP="0044261D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Для этого предлагаем использовать модель на основе описанного выше алг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>ритма, содержащ</w:t>
      </w:r>
      <w:r w:rsidR="0044261D">
        <w:rPr>
          <w:spacing w:val="-6"/>
          <w:sz w:val="28"/>
          <w:szCs w:val="28"/>
        </w:rPr>
        <w:t>ую</w:t>
      </w:r>
      <w:r w:rsidRPr="00796236">
        <w:rPr>
          <w:spacing w:val="-6"/>
          <w:sz w:val="28"/>
          <w:szCs w:val="28"/>
        </w:rPr>
        <w:t xml:space="preserve"> такие показатели структуры </w:t>
      </w:r>
      <m:oMath>
        <m:r>
          <w:rPr>
            <w:rFonts w:ascii="Cambria Math" w:hAnsi="Cambria Math"/>
            <w:spacing w:val="-6"/>
            <w:sz w:val="28"/>
            <w:szCs w:val="28"/>
          </w:rPr>
          <m:t>φ=f</m:t>
        </m:r>
        <m:d>
          <m:d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  φ⊂Z</m:t>
        </m:r>
      </m:oMath>
      <w:r w:rsidRPr="00796236">
        <w:rPr>
          <w:spacing w:val="-6"/>
          <w:sz w:val="28"/>
          <w:szCs w:val="28"/>
        </w:rPr>
        <w:t xml:space="preserve">, которые обеспечат необходимое значение эффективности </w:t>
      </w:r>
      <m:oMath>
        <m:sSub>
          <m:sSubPr>
            <m:ctrlPr>
              <w:rPr>
                <w:rFonts w:ascii="Cambria Math" w:hAnsi="Cambria Math"/>
                <w:i/>
                <w:spacing w:val="13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13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/>
                <w:spacing w:val="13"/>
                <w:sz w:val="28"/>
                <w:szCs w:val="28"/>
              </w:rPr>
              <m:t>n</m:t>
            </m:r>
          </m:sub>
        </m:sSub>
      </m:oMath>
      <w:r w:rsidRPr="00796236">
        <w:rPr>
          <w:color w:val="FF0000"/>
          <w:spacing w:val="-6"/>
          <w:sz w:val="28"/>
          <w:szCs w:val="28"/>
        </w:rPr>
        <w:t xml:space="preserve"> </w:t>
      </w:r>
      <w:r w:rsidRPr="00796236">
        <w:rPr>
          <w:spacing w:val="-6"/>
          <w:sz w:val="28"/>
          <w:szCs w:val="28"/>
        </w:rPr>
        <w:t xml:space="preserve">при заданных условиях выбора </w:t>
      </w:r>
      <m:oMath>
        <m:r>
          <w:rPr>
            <w:rFonts w:ascii="Cambria Math" w:hAnsi="Cambria Math"/>
            <w:spacing w:val="-2"/>
            <w:sz w:val="28"/>
            <w:szCs w:val="28"/>
          </w:rPr>
          <m:t>υ⊂V</m:t>
        </m:r>
      </m:oMath>
      <w:r w:rsidRPr="00796236">
        <w:rPr>
          <w:i/>
          <w:iCs/>
          <w:spacing w:val="-6"/>
          <w:sz w:val="28"/>
          <w:szCs w:val="28"/>
        </w:rPr>
        <w:t xml:space="preserve">, </w:t>
      </w:r>
      <w:r w:rsidRPr="00796236">
        <w:rPr>
          <w:spacing w:val="-6"/>
          <w:sz w:val="28"/>
          <w:szCs w:val="28"/>
        </w:rPr>
        <w:t xml:space="preserve">т.е. позволят определить </w:t>
      </w:r>
      <m:oMath>
        <m:r>
          <w:rPr>
            <w:rFonts w:ascii="Cambria Math" w:hAnsi="Cambria Math"/>
            <w:sz w:val="28"/>
            <w:szCs w:val="28"/>
          </w:rPr>
          <m:t>φ⊂Z</m:t>
        </m:r>
      </m:oMath>
      <w:r w:rsidRPr="00796236">
        <w:rPr>
          <w:i/>
          <w:iCs/>
          <w:spacing w:val="-6"/>
          <w:sz w:val="28"/>
          <w:szCs w:val="28"/>
        </w:rPr>
        <w:t xml:space="preserve"> </w:t>
      </w:r>
      <w:proofErr w:type="gramStart"/>
      <w:r w:rsidRPr="00796236">
        <w:rPr>
          <w:spacing w:val="-6"/>
          <w:sz w:val="28"/>
          <w:szCs w:val="28"/>
        </w:rPr>
        <w:t>при</w:t>
      </w:r>
      <w:proofErr w:type="gramEnd"/>
      <w:r w:rsidRPr="00796236">
        <w:rPr>
          <w:spacing w:val="-6"/>
          <w:sz w:val="28"/>
          <w:szCs w:val="28"/>
        </w:rPr>
        <w:t xml:space="preserve"> </w:t>
      </w:r>
    </w:p>
    <w:p w:rsidR="00D83AA8" w:rsidRPr="00796236" w:rsidRDefault="009A3F76" w:rsidP="00D83AA8">
      <w:pPr>
        <w:tabs>
          <w:tab w:val="left" w:pos="5256"/>
        </w:tabs>
        <w:ind w:firstLine="709"/>
        <w:rPr>
          <w:spacing w:val="-6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φ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υ</m:t>
            </m:r>
          </m:e>
        </m:d>
        <m:r>
          <w:rPr>
            <w:rFonts w:ascii="Cambria Math" w:hAnsi="Cambria Math"/>
            <w:spacing w:val="13"/>
            <w:sz w:val="28"/>
            <w:szCs w:val="28"/>
          </w:rPr>
          <m:t>⊂S,</m:t>
        </m:r>
        <m:r>
          <w:rPr>
            <w:rFonts w:ascii="Cambria Math" w:hAnsi="Cambria Math"/>
            <w:spacing w:val="-2"/>
            <w:sz w:val="28"/>
            <w:szCs w:val="28"/>
          </w:rPr>
          <m:t>υ⊂V,</m:t>
        </m:r>
      </m:oMath>
      <w:r w:rsidR="00D83AA8" w:rsidRPr="00796236">
        <w:rPr>
          <w:i/>
          <w:iCs/>
          <w:spacing w:val="-6"/>
          <w:sz w:val="28"/>
          <w:szCs w:val="28"/>
        </w:rPr>
        <w:t xml:space="preserve"> </w:t>
      </w:r>
      <w:r w:rsidR="00D83AA8" w:rsidRPr="00796236">
        <w:rPr>
          <w:i/>
          <w:iCs/>
          <w:spacing w:val="-6"/>
          <w:sz w:val="28"/>
          <w:szCs w:val="28"/>
        </w:rPr>
        <w:tab/>
        <w:t xml:space="preserve">                         </w:t>
      </w:r>
      <w:r w:rsidR="00D83AA8" w:rsidRPr="00796236">
        <w:rPr>
          <w:spacing w:val="-6"/>
          <w:sz w:val="28"/>
          <w:szCs w:val="28"/>
        </w:rPr>
        <w:t>(2)</w:t>
      </w:r>
    </w:p>
    <w:p w:rsidR="00D83AA8" w:rsidRPr="00796236" w:rsidRDefault="00D83AA8" w:rsidP="00D83AA8">
      <w:pPr>
        <w:shd w:val="clear" w:color="auto" w:fill="FFFFFF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 xml:space="preserve">где </w:t>
      </w:r>
      <w:r w:rsidRPr="00796236">
        <w:rPr>
          <w:spacing w:val="-6"/>
          <w:sz w:val="28"/>
          <w:szCs w:val="28"/>
        </w:rPr>
        <w:tab/>
      </w:r>
      <w:r w:rsidRPr="00796236">
        <w:rPr>
          <w:i/>
          <w:iCs/>
          <w:spacing w:val="-6"/>
          <w:sz w:val="28"/>
          <w:szCs w:val="28"/>
          <w:lang w:val="en-US"/>
        </w:rPr>
        <w:t>Z</w:t>
      </w:r>
      <w:r w:rsidRPr="00796236">
        <w:rPr>
          <w:i/>
          <w:iCs/>
          <w:spacing w:val="-6"/>
          <w:sz w:val="28"/>
          <w:szCs w:val="28"/>
        </w:rPr>
        <w:t xml:space="preserve"> </w:t>
      </w:r>
      <w:r w:rsidRPr="00796236">
        <w:rPr>
          <w:spacing w:val="-6"/>
          <w:sz w:val="28"/>
          <w:szCs w:val="28"/>
        </w:rPr>
        <w:t>- значения определяемых показателей, которые допустимы для поставленной задачи управления;</w:t>
      </w:r>
    </w:p>
    <w:p w:rsidR="00D83AA8" w:rsidRPr="00796236" w:rsidRDefault="00D83AA8" w:rsidP="00D83AA8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6236">
        <w:rPr>
          <w:iCs/>
          <w:spacing w:val="-6"/>
          <w:sz w:val="28"/>
          <w:szCs w:val="28"/>
          <w:lang w:val="en-US"/>
        </w:rPr>
        <w:t>V</w:t>
      </w:r>
      <w:r w:rsidRPr="00796236">
        <w:rPr>
          <w:spacing w:val="-6"/>
          <w:sz w:val="28"/>
          <w:szCs w:val="28"/>
        </w:rPr>
        <w:t xml:space="preserve">- </w:t>
      </w:r>
      <w:proofErr w:type="gramStart"/>
      <w:r w:rsidRPr="00796236">
        <w:rPr>
          <w:spacing w:val="-6"/>
          <w:sz w:val="28"/>
          <w:szCs w:val="28"/>
        </w:rPr>
        <w:t>заданные</w:t>
      </w:r>
      <w:proofErr w:type="gramEnd"/>
      <w:r w:rsidRPr="00796236">
        <w:rPr>
          <w:spacing w:val="-6"/>
          <w:sz w:val="28"/>
          <w:szCs w:val="28"/>
        </w:rPr>
        <w:t xml:space="preserve"> значения условия выбора, значения, которые заданы в данных условиях;</w:t>
      </w:r>
    </w:p>
    <w:p w:rsidR="00D83AA8" w:rsidRPr="00796236" w:rsidRDefault="00D83AA8" w:rsidP="00D83AA8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6236">
        <w:rPr>
          <w:i/>
          <w:iCs/>
          <w:spacing w:val="-6"/>
          <w:sz w:val="28"/>
          <w:szCs w:val="28"/>
          <w:lang w:val="en-US"/>
        </w:rPr>
        <w:t>S</w:t>
      </w:r>
      <w:r w:rsidRPr="00796236">
        <w:rPr>
          <w:i/>
          <w:iCs/>
          <w:spacing w:val="-6"/>
          <w:sz w:val="28"/>
          <w:szCs w:val="28"/>
        </w:rPr>
        <w:t xml:space="preserve"> </w:t>
      </w:r>
      <w:r w:rsidRPr="00796236">
        <w:rPr>
          <w:spacing w:val="-6"/>
          <w:sz w:val="28"/>
          <w:szCs w:val="28"/>
        </w:rPr>
        <w:t xml:space="preserve">- </w:t>
      </w:r>
      <w:proofErr w:type="gramStart"/>
      <w:r w:rsidRPr="00796236">
        <w:rPr>
          <w:spacing w:val="-6"/>
          <w:sz w:val="28"/>
          <w:szCs w:val="28"/>
        </w:rPr>
        <w:t>требуемые</w:t>
      </w:r>
      <w:proofErr w:type="gramEnd"/>
      <w:r w:rsidRPr="00796236">
        <w:rPr>
          <w:spacing w:val="-6"/>
          <w:sz w:val="28"/>
          <w:szCs w:val="28"/>
        </w:rPr>
        <w:t xml:space="preserve"> значения показателей эффективности</w:t>
      </w: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b>
        </m:sSub>
      </m:oMath>
      <w:r w:rsidRPr="00796236">
        <w:rPr>
          <w:i/>
          <w:iCs/>
          <w:spacing w:val="-6"/>
          <w:sz w:val="28"/>
          <w:szCs w:val="28"/>
        </w:rPr>
        <w:t>.</w:t>
      </w:r>
    </w:p>
    <w:p w:rsidR="00D83AA8" w:rsidRPr="00796236" w:rsidRDefault="00D83AA8" w:rsidP="00D83AA8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Значение критерия эффективности</w:t>
      </w:r>
      <w:r w:rsidR="006A22E9" w:rsidRPr="006A22E9">
        <w:rPr>
          <w:spacing w:val="-6"/>
          <w:sz w:val="28"/>
          <w:szCs w:val="28"/>
        </w:rPr>
        <w:t xml:space="preserve"> </w:t>
      </w:r>
      <w:r w:rsidR="006A22E9">
        <w:rPr>
          <w:spacing w:val="-6"/>
          <w:sz w:val="28"/>
          <w:szCs w:val="28"/>
        </w:rPr>
        <w:t>управления</w:t>
      </w:r>
      <w:r w:rsidRPr="00796236">
        <w:rPr>
          <w:spacing w:val="-6"/>
          <w:sz w:val="28"/>
          <w:szCs w:val="28"/>
        </w:rPr>
        <w:t xml:space="preserve"> определяется в зависимости от предъявляемых требований к системе управления инвестиционными процессами. Условия выбора</w:t>
      </w:r>
      <w:r w:rsidR="009B4B47">
        <w:rPr>
          <w:spacing w:val="-6"/>
          <w:sz w:val="28"/>
          <w:szCs w:val="28"/>
        </w:rPr>
        <w:t xml:space="preserve"> </w:t>
      </w:r>
      <m:oMath>
        <m:r>
          <w:rPr>
            <w:rFonts w:ascii="Cambria Math" w:hAnsi="Cambria Math"/>
            <w:spacing w:val="-2"/>
            <w:sz w:val="28"/>
            <w:szCs w:val="28"/>
          </w:rPr>
          <m:t>υ</m:t>
        </m:r>
      </m:oMath>
      <w:r w:rsidRPr="00796236">
        <w:rPr>
          <w:i/>
          <w:iCs/>
          <w:spacing w:val="-6"/>
          <w:sz w:val="28"/>
          <w:szCs w:val="28"/>
        </w:rPr>
        <w:t xml:space="preserve"> </w:t>
      </w:r>
      <w:r w:rsidRPr="00796236">
        <w:rPr>
          <w:spacing w:val="-6"/>
          <w:sz w:val="28"/>
          <w:szCs w:val="28"/>
        </w:rPr>
        <w:t>характеризуют все необходимые исходные данные, которые уст</w:t>
      </w:r>
      <w:r w:rsidRPr="00796236">
        <w:rPr>
          <w:spacing w:val="-6"/>
          <w:sz w:val="28"/>
          <w:szCs w:val="28"/>
        </w:rPr>
        <w:t>а</w:t>
      </w:r>
      <w:r w:rsidRPr="00796236">
        <w:rPr>
          <w:spacing w:val="-6"/>
          <w:sz w:val="28"/>
          <w:szCs w:val="28"/>
        </w:rPr>
        <w:t>навливаются на основе имеющегося опыта по разработке и внедрению аналогичных систем управления. Данные условия, ограничивающие число возможных вариантов разрабатываемых структур, в ходе работы могут уточняться и дополняться в завис</w:t>
      </w:r>
      <w:r w:rsidRPr="00796236">
        <w:rPr>
          <w:spacing w:val="-6"/>
          <w:sz w:val="28"/>
          <w:szCs w:val="28"/>
        </w:rPr>
        <w:t>и</w:t>
      </w:r>
      <w:r w:rsidRPr="00796236">
        <w:rPr>
          <w:spacing w:val="-6"/>
          <w:sz w:val="28"/>
          <w:szCs w:val="28"/>
        </w:rPr>
        <w:t xml:space="preserve">мости от возникающих конкретных обстоятельств.  </w:t>
      </w:r>
    </w:p>
    <w:p w:rsidR="00DF62FD" w:rsidRDefault="001E292D" w:rsidP="001E292D">
      <w:pPr>
        <w:shd w:val="clear" w:color="auto" w:fill="FFFFFF"/>
        <w:ind w:firstLine="709"/>
        <w:jc w:val="both"/>
        <w:rPr>
          <w:bCs/>
          <w:spacing w:val="-6"/>
          <w:sz w:val="28"/>
          <w:szCs w:val="28"/>
        </w:rPr>
      </w:pPr>
      <w:r w:rsidRPr="00796236">
        <w:rPr>
          <w:bCs/>
          <w:spacing w:val="-6"/>
          <w:sz w:val="28"/>
          <w:szCs w:val="28"/>
        </w:rPr>
        <w:t>Функциональный анализ представляет собой оценку динамических характер</w:t>
      </w:r>
      <w:r w:rsidRPr="00796236">
        <w:rPr>
          <w:bCs/>
          <w:spacing w:val="-6"/>
          <w:sz w:val="28"/>
          <w:szCs w:val="28"/>
        </w:rPr>
        <w:t>и</w:t>
      </w:r>
      <w:r w:rsidRPr="00796236">
        <w:rPr>
          <w:bCs/>
          <w:spacing w:val="-6"/>
          <w:sz w:val="28"/>
          <w:szCs w:val="28"/>
        </w:rPr>
        <w:t xml:space="preserve">стик системы на базе закономерностей ее функционирования. </w:t>
      </w:r>
    </w:p>
    <w:p w:rsidR="00DF62FD" w:rsidRDefault="00DF62FD" w:rsidP="00DF62FD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Под влиянием управляющих воздействий состояние системы с течением вр</w:t>
      </w:r>
      <w:r w:rsidRPr="00796236">
        <w:rPr>
          <w:spacing w:val="-6"/>
          <w:sz w:val="28"/>
          <w:szCs w:val="28"/>
        </w:rPr>
        <w:t>е</w:t>
      </w:r>
      <w:r w:rsidRPr="00796236">
        <w:rPr>
          <w:spacing w:val="-6"/>
          <w:sz w:val="28"/>
          <w:szCs w:val="28"/>
        </w:rPr>
        <w:t>мени изменятся, динамику этих изменений, а также динамику изменений ее характ</w:t>
      </w:r>
      <w:r w:rsidRPr="00796236">
        <w:rPr>
          <w:spacing w:val="-6"/>
          <w:sz w:val="28"/>
          <w:szCs w:val="28"/>
        </w:rPr>
        <w:t>е</w:t>
      </w:r>
      <w:r w:rsidRPr="00796236">
        <w:rPr>
          <w:spacing w:val="-6"/>
          <w:sz w:val="28"/>
          <w:szCs w:val="28"/>
        </w:rPr>
        <w:lastRenderedPageBreak/>
        <w:t>ристик, можно осуществить с помощью функционального анализа. По сути, фун</w:t>
      </w:r>
      <w:r w:rsidRPr="00796236">
        <w:rPr>
          <w:spacing w:val="-6"/>
          <w:sz w:val="28"/>
          <w:szCs w:val="28"/>
        </w:rPr>
        <w:t>к</w:t>
      </w:r>
      <w:r w:rsidRPr="00796236">
        <w:rPr>
          <w:spacing w:val="-6"/>
          <w:sz w:val="28"/>
          <w:szCs w:val="28"/>
        </w:rPr>
        <w:t xml:space="preserve">циональный анализ – это поэтапное исследование динамики процесса управления с учетом возможного синергетического эффекта. </w:t>
      </w:r>
    </w:p>
    <w:p w:rsidR="002C4AFD" w:rsidRPr="00796236" w:rsidRDefault="002C4AFD" w:rsidP="002C4AFD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На рисунке 2 представлен алгоритм функционального анализа процесса управления.</w:t>
      </w:r>
    </w:p>
    <w:p w:rsidR="00D83AA8" w:rsidRPr="00796236" w:rsidRDefault="00FB75B3" w:rsidP="00D83AA8">
      <w:pPr>
        <w:shd w:val="clear" w:color="auto" w:fill="FFFFFF"/>
        <w:spacing w:line="360" w:lineRule="auto"/>
        <w:ind w:firstLine="720"/>
        <w:jc w:val="both"/>
        <w:rPr>
          <w:spacing w:val="-5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147320</wp:posOffset>
                </wp:positionV>
                <wp:extent cx="5829300" cy="7125335"/>
                <wp:effectExtent l="13335" t="13970" r="5715" b="13970"/>
                <wp:wrapNone/>
                <wp:docPr id="93" name="Группа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9300" cy="7125335"/>
                          <a:chOff x="0" y="-610"/>
                          <a:chExt cx="58293" cy="78033"/>
                        </a:xfrm>
                      </wpg:grpSpPr>
                      <wps:wsp>
                        <wps:cNvPr id="94" name="Поле 313"/>
                        <wps:cNvSpPr txBox="1">
                          <a:spLocks noChangeArrowheads="1"/>
                        </wps:cNvSpPr>
                        <wps:spPr bwMode="auto">
                          <a:xfrm>
                            <a:off x="9620" y="-610"/>
                            <a:ext cx="37528" cy="48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22E9" w:rsidRPr="00831FF0" w:rsidRDefault="006A22E9" w:rsidP="00D83AA8">
                              <w:pPr>
                                <w:pStyle w:val="a3"/>
                                <w:widowControl w:val="0"/>
                                <w:numPr>
                                  <w:ilvl w:val="0"/>
                                  <w:numId w:val="6"/>
                                </w:numPr>
                                <w:autoSpaceDE w:val="0"/>
                                <w:autoSpaceDN w:val="0"/>
                                <w:adjustRightInd w:val="0"/>
                                <w:ind w:left="0" w:firstLine="0"/>
                                <w:contextualSpacing/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831FF0">
                                <w:rPr>
                                  <w:b/>
                                  <w:sz w:val="24"/>
                                  <w:szCs w:val="24"/>
                                </w:rPr>
                                <w:t>Описание процесса управления инвестиц</w:t>
                              </w:r>
                              <w:r w:rsidRPr="00831FF0">
                                <w:rPr>
                                  <w:b/>
                                  <w:sz w:val="24"/>
                                  <w:szCs w:val="24"/>
                                </w:rPr>
                                <w:t>и</w:t>
                              </w:r>
                              <w:r w:rsidRPr="00831FF0">
                                <w:rPr>
                                  <w:b/>
                                  <w:sz w:val="24"/>
                                  <w:szCs w:val="24"/>
                                </w:rPr>
                                <w:t>онной деятельности с учетом риска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Поле 314"/>
                        <wps:cNvSpPr txBox="1">
                          <a:spLocks noChangeArrowheads="1"/>
                        </wps:cNvSpPr>
                        <wps:spPr bwMode="auto">
                          <a:xfrm>
                            <a:off x="1524" y="34602"/>
                            <a:ext cx="56769" cy="33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22E9" w:rsidRPr="00107797" w:rsidRDefault="006A22E9" w:rsidP="00D83AA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107797">
                                <w:rPr>
                                  <w:b/>
                                  <w:lang w:val="en-US"/>
                                </w:rPr>
                                <w:t>II</w:t>
                              </w:r>
                              <w:r w:rsidRPr="00107797">
                                <w:rPr>
                                  <w:b/>
                                </w:rPr>
                                <w:t>. Разбивка процесса управления на отдельные операции и/или задачи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Поле 315"/>
                        <wps:cNvSpPr txBox="1">
                          <a:spLocks noChangeArrowheads="1"/>
                        </wps:cNvSpPr>
                        <wps:spPr bwMode="auto">
                          <a:xfrm>
                            <a:off x="11715" y="55340"/>
                            <a:ext cx="37529" cy="6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22E9" w:rsidRPr="00107797" w:rsidRDefault="006A22E9" w:rsidP="00D83AA8">
                              <w:pPr>
                                <w:rPr>
                                  <w:b/>
                                </w:rPr>
                              </w:pPr>
                              <w:r w:rsidRPr="003E47B2">
                                <w:rPr>
                                  <w:b/>
                                  <w:lang w:val="en-US"/>
                                </w:rPr>
                                <w:t>III</w:t>
                              </w:r>
                              <w:r w:rsidRPr="003E47B2">
                                <w:rPr>
                                  <w:b/>
                                </w:rPr>
                                <w:t>. О</w:t>
                              </w:r>
                              <w:r w:rsidRPr="00107797">
                                <w:rPr>
                                  <w:b/>
                                </w:rPr>
                                <w:t>пределение качественных и количественных характеристик исследуемых процессов и оценка функций управления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Поле 316"/>
                        <wps:cNvSpPr txBox="1">
                          <a:spLocks noChangeArrowheads="1"/>
                        </wps:cNvSpPr>
                        <wps:spPr bwMode="auto">
                          <a:xfrm>
                            <a:off x="11715" y="67052"/>
                            <a:ext cx="37529" cy="46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22E9" w:rsidRPr="00107797" w:rsidRDefault="006A22E9" w:rsidP="00D83AA8">
                              <w:pPr>
                                <w:rPr>
                                  <w:b/>
                                </w:rPr>
                              </w:pPr>
                              <w:r w:rsidRPr="00107797">
                                <w:rPr>
                                  <w:b/>
                                  <w:lang w:val="en-US"/>
                                </w:rPr>
                                <w:t>IV</w:t>
                              </w:r>
                              <w:r w:rsidRPr="00107797">
                                <w:rPr>
                                  <w:b/>
                                </w:rPr>
                                <w:t>. Определение критериев</w:t>
                              </w:r>
                              <w:r>
                                <w:rPr>
                                  <w:b/>
                                </w:rPr>
                                <w:t>,</w:t>
                              </w:r>
                              <w:r w:rsidRPr="00107797">
                                <w:rPr>
                                  <w:b/>
                                </w:rPr>
                                <w:t xml:space="preserve"> влияющих на эффе</w:t>
                              </w:r>
                              <w:r w:rsidRPr="00107797">
                                <w:rPr>
                                  <w:b/>
                                </w:rPr>
                                <w:t>к</w:t>
                              </w:r>
                              <w:r w:rsidRPr="00107797">
                                <w:rPr>
                                  <w:b/>
                                </w:rPr>
                                <w:t>тивность системы управления и ее оценка.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Поле 317"/>
                        <wps:cNvSpPr txBox="1">
                          <a:spLocks noChangeArrowheads="1"/>
                        </wps:cNvSpPr>
                        <wps:spPr bwMode="auto">
                          <a:xfrm>
                            <a:off x="12001" y="72470"/>
                            <a:ext cx="37052" cy="49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22E9" w:rsidRPr="0014484E" w:rsidRDefault="006A22E9" w:rsidP="00D83AA8">
                              <w:pPr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107797">
                                <w:rPr>
                                  <w:b/>
                                  <w:lang w:val="en-US"/>
                                </w:rPr>
                                <w:t>V</w:t>
                              </w:r>
                              <w:r>
                                <w:rPr>
                                  <w:b/>
                                </w:rPr>
                                <w:t xml:space="preserve">. </w:t>
                              </w:r>
                              <w:r w:rsidRPr="0014484E">
                                <w:rPr>
                                  <w:b/>
                                  <w:sz w:val="20"/>
                                  <w:szCs w:val="20"/>
                                </w:rPr>
                                <w:t>Принятие решений о корректировки значений критер</w:t>
                              </w:r>
                              <w:r w:rsidRPr="0014484E">
                                <w:rPr>
                                  <w:b/>
                                  <w:sz w:val="20"/>
                                  <w:szCs w:val="20"/>
                                </w:rPr>
                                <w:t>и</w:t>
                              </w:r>
                              <w:r w:rsidRPr="0014484E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ев эффективности функционирования системы </w:t>
                              </w: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у</w:t>
                              </w:r>
                              <w:r w:rsidRPr="0014484E">
                                <w:rPr>
                                  <w:b/>
                                  <w:sz w:val="20"/>
                                  <w:szCs w:val="20"/>
                                </w:rPr>
                                <w:t>правления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Поле 31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238"/>
                            <a:ext cx="14763" cy="96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22E9" w:rsidRPr="00E9729C" w:rsidRDefault="006A22E9" w:rsidP="00D83AA8">
                              <w:pPr>
                                <w:pStyle w:val="a3"/>
                                <w:widowControl w:val="0"/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284"/>
                                </w:tabs>
                                <w:autoSpaceDE w:val="0"/>
                                <w:autoSpaceDN w:val="0"/>
                                <w:adjustRightInd w:val="0"/>
                                <w:ind w:left="0" w:firstLine="0"/>
                                <w:contextualSpacing/>
                                <w:jc w:val="both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Ф</w:t>
                              </w:r>
                              <w:r w:rsidRPr="00E9729C">
                                <w:rPr>
                                  <w:sz w:val="22"/>
                                  <w:szCs w:val="22"/>
                                </w:rPr>
                                <w:t>ормирование цели управления и</w:t>
                              </w:r>
                              <w:r w:rsidRPr="00E9729C">
                                <w:rPr>
                                  <w:sz w:val="22"/>
                                  <w:szCs w:val="22"/>
                                </w:rPr>
                                <w:t>н</w:t>
                              </w:r>
                              <w:r w:rsidRPr="00E9729C">
                                <w:rPr>
                                  <w:sz w:val="22"/>
                                  <w:szCs w:val="22"/>
                                </w:rPr>
                                <w:t>вестиционной де</w:t>
                              </w:r>
                              <w:r w:rsidRPr="00E9729C">
                                <w:rPr>
                                  <w:sz w:val="22"/>
                                  <w:szCs w:val="22"/>
                                </w:rPr>
                                <w:t>я</w:t>
                              </w:r>
                              <w:r w:rsidRPr="00E9729C">
                                <w:rPr>
                                  <w:sz w:val="22"/>
                                  <w:szCs w:val="22"/>
                                </w:rPr>
                                <w:t>тельностью с учетом риска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Поле 319"/>
                        <wps:cNvSpPr txBox="1">
                          <a:spLocks noChangeArrowheads="1"/>
                        </wps:cNvSpPr>
                        <wps:spPr bwMode="auto">
                          <a:xfrm>
                            <a:off x="15621" y="5238"/>
                            <a:ext cx="16192" cy="96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22E9" w:rsidRPr="00D67DC4" w:rsidRDefault="006A22E9" w:rsidP="00D83AA8">
                              <w:r w:rsidRPr="00D67DC4">
                                <w:t xml:space="preserve">2. </w:t>
                              </w:r>
                              <w:r>
                                <w:t>Ф</w:t>
                              </w:r>
                              <w:r w:rsidRPr="00D67DC4">
                                <w:t>ормирование управляющих во</w:t>
                              </w:r>
                              <w:r w:rsidRPr="00D67DC4">
                                <w:t>з</w:t>
                              </w:r>
                              <w:r w:rsidRPr="00D67DC4">
                                <w:t>действий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Поле 320"/>
                        <wps:cNvSpPr txBox="1">
                          <a:spLocks noChangeArrowheads="1"/>
                        </wps:cNvSpPr>
                        <wps:spPr bwMode="auto">
                          <a:xfrm>
                            <a:off x="32575" y="5334"/>
                            <a:ext cx="11335" cy="9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22E9" w:rsidRPr="00D67DC4" w:rsidRDefault="006A22E9" w:rsidP="00D83AA8">
                              <w:r w:rsidRPr="00D67DC4">
                                <w:t>3. Реализация управляющих воздействий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Поле 321"/>
                        <wps:cNvSpPr txBox="1">
                          <a:spLocks noChangeArrowheads="1"/>
                        </wps:cNvSpPr>
                        <wps:spPr bwMode="auto">
                          <a:xfrm>
                            <a:off x="44767" y="5334"/>
                            <a:ext cx="13526" cy="9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22E9" w:rsidRDefault="006A22E9" w:rsidP="00D83AA8">
                              <w:r>
                                <w:t xml:space="preserve">4. </w:t>
                              </w:r>
                              <w:r w:rsidRPr="00D67DC4">
                                <w:t>Контроль и оценка результ</w:t>
                              </w:r>
                              <w:r w:rsidRPr="00D67DC4">
                                <w:t>а</w:t>
                              </w:r>
                              <w:r w:rsidRPr="00D67DC4">
                                <w:t>тов управляющих воздействий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Поле 32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620"/>
                            <a:ext cx="14763" cy="183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22E9" w:rsidRPr="001171FE" w:rsidRDefault="006A22E9" w:rsidP="00D83AA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>Цель системы рассма</w:t>
                              </w: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>т</w:t>
                              </w: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>ривается, как возмо</w:t>
                              </w: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>ж</w:t>
                              </w: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>ные состояния объекта управления в условиях неопределенности и риска, на которые ок</w:t>
                              </w: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>а</w:t>
                              </w: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>зывает влияние упра</w:t>
                              </w: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>в</w:t>
                              </w: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 xml:space="preserve">ляющие воздействия с учетом окружающей среды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Поле 323"/>
                        <wps:cNvSpPr txBox="1">
                          <a:spLocks noChangeArrowheads="1"/>
                        </wps:cNvSpPr>
                        <wps:spPr bwMode="auto">
                          <a:xfrm>
                            <a:off x="15621" y="15716"/>
                            <a:ext cx="15811" cy="18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22E9" w:rsidRPr="003E47B2" w:rsidRDefault="006A22E9" w:rsidP="00D83AA8">
                              <w:pPr>
                                <w:spacing w:line="200" w:lineRule="exact"/>
                                <w:ind w:right="-12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E47B2">
                                <w:rPr>
                                  <w:sz w:val="20"/>
                                  <w:szCs w:val="20"/>
                                </w:rPr>
                                <w:t>а) Сбор, обработка, анализ и хранение информации об объекте управления с учетом влияния окруж</w:t>
                              </w:r>
                              <w:r w:rsidRPr="003E47B2">
                                <w:rPr>
                                  <w:sz w:val="20"/>
                                  <w:szCs w:val="20"/>
                                </w:rPr>
                                <w:t>а</w:t>
                              </w:r>
                              <w:r w:rsidRPr="003E47B2">
                                <w:rPr>
                                  <w:sz w:val="20"/>
                                  <w:szCs w:val="20"/>
                                </w:rPr>
                                <w:t>ющей среды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;</w:t>
                              </w:r>
                            </w:p>
                            <w:p w:rsidR="006A22E9" w:rsidRPr="003E47B2" w:rsidRDefault="006A22E9" w:rsidP="00D83AA8">
                              <w:pPr>
                                <w:spacing w:line="200" w:lineRule="exact"/>
                                <w:ind w:right="-106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E47B2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b</w:t>
                              </w:r>
                              <w:r w:rsidRPr="003E47B2">
                                <w:rPr>
                                  <w:sz w:val="20"/>
                                  <w:szCs w:val="20"/>
                                </w:rPr>
                                <w:t>) Оценка и выбор наиб</w:t>
                              </w:r>
                              <w:r w:rsidRPr="003E47B2">
                                <w:rPr>
                                  <w:sz w:val="20"/>
                                  <w:szCs w:val="20"/>
                                </w:rPr>
                                <w:t>о</w:t>
                              </w:r>
                              <w:r w:rsidRPr="003E47B2">
                                <w:rPr>
                                  <w:sz w:val="20"/>
                                  <w:szCs w:val="20"/>
                                </w:rPr>
                                <w:t>лее приемлемого варианта управляющих возде</w:t>
                              </w:r>
                              <w:r w:rsidRPr="003E47B2">
                                <w:rPr>
                                  <w:sz w:val="20"/>
                                  <w:szCs w:val="20"/>
                                </w:rPr>
                                <w:t>й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ствий;</w:t>
                              </w:r>
                            </w:p>
                            <w:p w:rsidR="006A22E9" w:rsidRPr="003E47B2" w:rsidRDefault="006A22E9" w:rsidP="00D83AA8">
                              <w:pPr>
                                <w:spacing w:line="200" w:lineRule="exact"/>
                                <w:ind w:right="-78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E47B2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  <w:r w:rsidRPr="003E47B2">
                                <w:rPr>
                                  <w:sz w:val="20"/>
                                  <w:szCs w:val="20"/>
                                </w:rPr>
                                <w:t>) Разработка алгоритма управляющего возде</w:t>
                              </w:r>
                              <w:r w:rsidRPr="003E47B2">
                                <w:rPr>
                                  <w:sz w:val="20"/>
                                  <w:szCs w:val="20"/>
                                </w:rPr>
                                <w:t>й</w:t>
                              </w:r>
                              <w:r w:rsidRPr="003E47B2">
                                <w:rPr>
                                  <w:sz w:val="20"/>
                                  <w:szCs w:val="20"/>
                                </w:rPr>
                                <w:t>ствия.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Поле 324"/>
                        <wps:cNvSpPr txBox="1">
                          <a:spLocks noChangeArrowheads="1"/>
                        </wps:cNvSpPr>
                        <wps:spPr bwMode="auto">
                          <a:xfrm>
                            <a:off x="32575" y="15716"/>
                            <a:ext cx="11335" cy="18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22E9" w:rsidRPr="001171FE" w:rsidRDefault="006A22E9" w:rsidP="00D83AA8">
                              <w:pPr>
                                <w:pStyle w:val="a3"/>
                                <w:widowControl w:val="0"/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238"/>
                                </w:tabs>
                                <w:autoSpaceDE w:val="0"/>
                                <w:autoSpaceDN w:val="0"/>
                                <w:adjustRightInd w:val="0"/>
                                <w:spacing w:line="200" w:lineRule="exact"/>
                                <w:ind w:left="0" w:firstLine="0"/>
                                <w:contextualSpacing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>Управляющее воздействие на объект управл</w:t>
                              </w: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>е</w:t>
                              </w: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>ния</w:t>
                              </w:r>
                            </w:p>
                            <w:p w:rsidR="006A22E9" w:rsidRPr="001171FE" w:rsidRDefault="006A22E9" w:rsidP="00D83AA8">
                              <w:pPr>
                                <w:pStyle w:val="a3"/>
                                <w:widowControl w:val="0"/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238"/>
                                  <w:tab w:val="left" w:pos="420"/>
                                </w:tabs>
                                <w:autoSpaceDE w:val="0"/>
                                <w:autoSpaceDN w:val="0"/>
                                <w:adjustRightInd w:val="0"/>
                                <w:spacing w:line="200" w:lineRule="exact"/>
                                <w:ind w:left="0" w:firstLine="0"/>
                                <w:contextualSpacing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>Осуществл</w:t>
                              </w: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>е</w:t>
                              </w: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>ние механизма сигнал-отклик между управл</w:t>
                              </w: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>я</w:t>
                              </w: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 xml:space="preserve">ющей системой и объектом управления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Поле 325"/>
                        <wps:cNvSpPr txBox="1">
                          <a:spLocks noChangeArrowheads="1"/>
                        </wps:cNvSpPr>
                        <wps:spPr bwMode="auto">
                          <a:xfrm>
                            <a:off x="44767" y="15716"/>
                            <a:ext cx="13526" cy="18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22E9" w:rsidRPr="001171FE" w:rsidRDefault="006A22E9" w:rsidP="00D83AA8">
                              <w:pPr>
                                <w:pStyle w:val="a3"/>
                                <w:widowControl w:val="0"/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142"/>
                                  <w:tab w:val="left" w:pos="284"/>
                                </w:tabs>
                                <w:autoSpaceDE w:val="0"/>
                                <w:autoSpaceDN w:val="0"/>
                                <w:adjustRightInd w:val="0"/>
                                <w:ind w:left="0" w:firstLine="0"/>
                                <w:contextualSpacing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>Получение и ан</w:t>
                              </w: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>а</w:t>
                              </w: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>лиз информации об изменениях в объе</w:t>
                              </w: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>к</w:t>
                              </w: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>те управления и сравнение ее с ко</w:t>
                              </w: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>н</w:t>
                              </w: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>трольными данными</w:t>
                              </w:r>
                            </w:p>
                            <w:p w:rsidR="006A22E9" w:rsidRPr="001171FE" w:rsidRDefault="006A22E9" w:rsidP="00D83AA8">
                              <w:pPr>
                                <w:pStyle w:val="a3"/>
                                <w:widowControl w:val="0"/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142"/>
                                  <w:tab w:val="left" w:pos="284"/>
                                </w:tabs>
                                <w:autoSpaceDE w:val="0"/>
                                <w:autoSpaceDN w:val="0"/>
                                <w:adjustRightInd w:val="0"/>
                                <w:ind w:left="0" w:firstLine="0"/>
                                <w:contextualSpacing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>Анализ получе</w:t>
                              </w: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>н</w:t>
                              </w: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>ных результатов и выработка новых управляющих во</w:t>
                              </w: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>з</w:t>
                              </w:r>
                              <w:r w:rsidRPr="001171FE">
                                <w:rPr>
                                  <w:sz w:val="20"/>
                                  <w:szCs w:val="20"/>
                                </w:rPr>
                                <w:t xml:space="preserve">действий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Поле 326"/>
                        <wps:cNvSpPr txBox="1">
                          <a:spLocks noChangeArrowheads="1"/>
                        </wps:cNvSpPr>
                        <wps:spPr bwMode="auto">
                          <a:xfrm>
                            <a:off x="1524" y="38727"/>
                            <a:ext cx="8953" cy="156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22E9" w:rsidRDefault="006A22E9" w:rsidP="00D83AA8">
                              <w:pPr>
                                <w:spacing w:line="220" w:lineRule="exact"/>
                              </w:pP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Детализация общей цели управляющих во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з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действий на составные и формирование дерева</w:t>
                              </w:r>
                              <w:r>
                                <w:t xml:space="preserve"> 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целей.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Поле 327"/>
                        <wps:cNvSpPr txBox="1">
                          <a:spLocks noChangeArrowheads="1"/>
                        </wps:cNvSpPr>
                        <wps:spPr bwMode="auto">
                          <a:xfrm>
                            <a:off x="14001" y="39012"/>
                            <a:ext cx="10097" cy="153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22E9" w:rsidRPr="007631E6" w:rsidRDefault="006A22E9" w:rsidP="00D83AA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Выявление тех элеме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н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тов системы управл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е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ния, которые будут реализовать</w:t>
                              </w:r>
                              <w:r>
                                <w:t xml:space="preserve"> 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дерево целей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Поле 328"/>
                        <wps:cNvSpPr txBox="1">
                          <a:spLocks noChangeArrowheads="1"/>
                        </wps:cNvSpPr>
                        <wps:spPr bwMode="auto">
                          <a:xfrm>
                            <a:off x="27717" y="39012"/>
                            <a:ext cx="12478" cy="153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22E9" w:rsidRPr="007631E6" w:rsidRDefault="006A22E9" w:rsidP="00D83AA8">
                              <w:pPr>
                                <w:spacing w:line="20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Выделение управля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ю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щих функций, необх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о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димых для реализации всех этапов управля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ю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щего воздействия</w:t>
                              </w:r>
                              <w:r>
                                <w:t xml:space="preserve"> 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и привязка их к выявле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н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ным элементам анал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и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зируемой</w:t>
                              </w:r>
                              <w:r>
                                <w:t xml:space="preserve"> 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системы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Поле 329"/>
                        <wps:cNvSpPr txBox="1">
                          <a:spLocks noChangeArrowheads="1"/>
                        </wps:cNvSpPr>
                        <wps:spPr bwMode="auto">
                          <a:xfrm>
                            <a:off x="43910" y="38557"/>
                            <a:ext cx="13621" cy="153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22E9" w:rsidRPr="007631E6" w:rsidRDefault="006A22E9" w:rsidP="00D83AA8">
                              <w:pPr>
                                <w:spacing w:line="20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Оценка полноты реал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и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зации выделенных функций,  коррект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и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ровка и выработка р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е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комендаций по сове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р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шенствованию</w:t>
                              </w:r>
                              <w:r>
                                <w:t xml:space="preserve"> 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системы управления инвестиц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и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онными</w:t>
                              </w:r>
                              <w:r>
                                <w:t xml:space="preserve"> </w:t>
                              </w:r>
                              <w:r w:rsidRPr="007631E6">
                                <w:rPr>
                                  <w:sz w:val="20"/>
                                  <w:szCs w:val="20"/>
                                </w:rPr>
                                <w:t>процессами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Поле 330"/>
                        <wps:cNvSpPr txBox="1">
                          <a:spLocks noChangeArrowheads="1"/>
                        </wps:cNvSpPr>
                        <wps:spPr bwMode="auto">
                          <a:xfrm>
                            <a:off x="762" y="62892"/>
                            <a:ext cx="18097" cy="3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22E9" w:rsidRPr="003E47B2" w:rsidRDefault="006A22E9" w:rsidP="00D83AA8">
                              <w:pPr>
                                <w:ind w:right="-54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E47B2">
                                <w:rPr>
                                  <w:sz w:val="20"/>
                                  <w:szCs w:val="20"/>
                                </w:rPr>
                                <w:t>Комплексные характеристики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Поле 331"/>
                        <wps:cNvSpPr txBox="1">
                          <a:spLocks noChangeArrowheads="1"/>
                        </wps:cNvSpPr>
                        <wps:spPr bwMode="auto">
                          <a:xfrm>
                            <a:off x="21050" y="62910"/>
                            <a:ext cx="16097" cy="31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22E9" w:rsidRPr="003E47B2" w:rsidRDefault="006A22E9" w:rsidP="00D83AA8">
                              <w:pPr>
                                <w:ind w:left="-70" w:right="-75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E47B2">
                                <w:rPr>
                                  <w:sz w:val="18"/>
                                  <w:szCs w:val="18"/>
                                </w:rPr>
                                <w:t>Структурные характеристики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Поле 332"/>
                        <wps:cNvSpPr txBox="1">
                          <a:spLocks noChangeArrowheads="1"/>
                        </wps:cNvSpPr>
                        <wps:spPr bwMode="auto">
                          <a:xfrm>
                            <a:off x="39433" y="62910"/>
                            <a:ext cx="18860" cy="31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22E9" w:rsidRPr="003E47B2" w:rsidRDefault="006A22E9" w:rsidP="00D83AA8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E47B2">
                                <w:rPr>
                                  <w:sz w:val="20"/>
                                  <w:szCs w:val="20"/>
                                </w:rPr>
                                <w:t>Частные характеристики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12" o:spid="_x0000_s1031" style="position:absolute;left:0;text-align:left;margin-left:10.05pt;margin-top:11.6pt;width:459pt;height:561.05pt;z-index:251659264" coordorigin=",-610" coordsize="58293,78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">
                <v:shape id="Поле 313" o:spid="_x0000_s1032" type="#_x0000_t202" style="position:absolute;left:9620;top:-610;width:37528;height:4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/UcMEA&#10;AADbAAAADwAAAGRycy9kb3ducmV2LnhtbESPT4vCMBTE74LfITxhb5r6B1lrU9ldWBBvai97ezTP&#10;tti8lCRr67c3guBxmJnfMNluMK24kfONZQXzWQKCuLS64UpBcf6dfoLwAVlja5kU3MnDLh+PMky1&#10;7flIt1OoRISwT1FBHUKXSunLmgz6me2Io3exzmCI0lVSO+wj3LRykSRrabDhuFBjRz81ldfTv1Gw&#10;X3+HPyr0QS8XS9sXsnSX1iv1MRm+tiACDeEdfrX3WsFmBc8v8QfI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v1HDBAAAA2wAAAA8AAAAAAAAAAAAAAAAAmAIAAGRycy9kb3du&#10;cmV2LnhtbFBLBQYAAAAABAAEAPUAAACGAwAAAAA=&#10;" strokeweight=".5pt">
                  <v:textbox>
                    <w:txbxContent>
                      <w:p w:rsidR="0044261D" w:rsidRPr="00831FF0" w:rsidRDefault="0044261D" w:rsidP="00D83AA8">
                        <w:pPr>
                          <w:pStyle w:val="a3"/>
                          <w:widowControl w:val="0"/>
                          <w:numPr>
                            <w:ilvl w:val="0"/>
                            <w:numId w:val="6"/>
                          </w:numPr>
                          <w:autoSpaceDE w:val="0"/>
                          <w:autoSpaceDN w:val="0"/>
                          <w:adjustRightInd w:val="0"/>
                          <w:ind w:left="0" w:firstLine="0"/>
                          <w:contextualSpacing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831FF0">
                          <w:rPr>
                            <w:b/>
                            <w:sz w:val="24"/>
                            <w:szCs w:val="24"/>
                          </w:rPr>
                          <w:t>Описание процесса управления инвестиц</w:t>
                        </w:r>
                        <w:r w:rsidRPr="00831FF0">
                          <w:rPr>
                            <w:b/>
                            <w:sz w:val="24"/>
                            <w:szCs w:val="24"/>
                          </w:rPr>
                          <w:t>и</w:t>
                        </w:r>
                        <w:r w:rsidRPr="00831FF0">
                          <w:rPr>
                            <w:b/>
                            <w:sz w:val="24"/>
                            <w:szCs w:val="24"/>
                          </w:rPr>
                          <w:t>онной деятельности с учетом риска</w:t>
                        </w:r>
                      </w:p>
                    </w:txbxContent>
                  </v:textbox>
                </v:shape>
                <v:shape id="Поле 314" o:spid="_x0000_s1033" type="#_x0000_t202" style="position:absolute;left:1524;top:34602;width:56769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Nx68EA&#10;AADbAAAADwAAAGRycy9kb3ducmV2LnhtbESPQYvCMBSE74L/ITxhb5qqKGttKrsLC+JN7WVvj+bZ&#10;FpuXkmRt/fdGEDwOM/MNk+0G04obOd9YVjCfJSCIS6sbrhQU59/pJwgfkDW2lknBnTzs8vEow1Tb&#10;no90O4VKRAj7FBXUIXSplL6syaCf2Y44ehfrDIYoXSW1wz7CTSsXSbKWBhuOCzV29FNTeT39GwX7&#10;9Xf4o0If9HKxtH0hS3dpvVIfk+FrCyLQEN7hV3uvFWxW8PwSf4DM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5jcevBAAAA2wAAAA8AAAAAAAAAAAAAAAAAmAIAAGRycy9kb3du&#10;cmV2LnhtbFBLBQYAAAAABAAEAPUAAACGAwAAAAA=&#10;" strokeweight=".5pt">
                  <v:textbox>
                    <w:txbxContent>
                      <w:p w:rsidR="0044261D" w:rsidRPr="00107797" w:rsidRDefault="0044261D" w:rsidP="00D83AA8">
                        <w:pPr>
                          <w:jc w:val="center"/>
                          <w:rPr>
                            <w:b/>
                          </w:rPr>
                        </w:pPr>
                        <w:r w:rsidRPr="00107797">
                          <w:rPr>
                            <w:b/>
                            <w:lang w:val="en-US"/>
                          </w:rPr>
                          <w:t>II</w:t>
                        </w:r>
                        <w:r w:rsidRPr="00107797">
                          <w:rPr>
                            <w:b/>
                          </w:rPr>
                          <w:t>. Разбивка процесса управления на отдельные операции и/или задачи</w:t>
                        </w:r>
                      </w:p>
                    </w:txbxContent>
                  </v:textbox>
                </v:shape>
                <v:shape id="Поле 315" o:spid="_x0000_s1034" type="#_x0000_t202" style="position:absolute;left:11715;top:55340;width:37529;height:6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HvnMEA&#10;AADbAAAADwAAAGRycy9kb3ducmV2LnhtbESPQYvCMBSE74L/ITzBm6ZbobhdY1kXFsSb2sveHs2z&#10;Ldu8lCTa+u+NIHgcZuYbZlOMphM3cr61rOBjmYAgrqxuuVZQnn8XaxA+IGvsLJOCO3kottPJBnNt&#10;Bz7S7RRqESHsc1TQhNDnUvqqIYN+aXvi6F2sMxiidLXUDocIN51MkySTBluOCw329NNQ9X+6GgX7&#10;bBf+qNQHvUpXdihl5S6dV2o+G7+/QAQawzv8au+1gs8Mnl/iD5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6x75zBAAAA2wAAAA8AAAAAAAAAAAAAAAAAmAIAAGRycy9kb3du&#10;cmV2LnhtbFBLBQYAAAAABAAEAPUAAACGAwAAAAA=&#10;" strokeweight=".5pt">
                  <v:textbox>
                    <w:txbxContent>
                      <w:p w:rsidR="0044261D" w:rsidRPr="00107797" w:rsidRDefault="0044261D" w:rsidP="00D83AA8">
                        <w:pPr>
                          <w:rPr>
                            <w:b/>
                          </w:rPr>
                        </w:pPr>
                        <w:r w:rsidRPr="003E47B2">
                          <w:rPr>
                            <w:b/>
                            <w:lang w:val="en-US"/>
                          </w:rPr>
                          <w:t>III</w:t>
                        </w:r>
                        <w:r w:rsidRPr="003E47B2">
                          <w:rPr>
                            <w:b/>
                          </w:rPr>
                          <w:t>. О</w:t>
                        </w:r>
                        <w:r w:rsidRPr="00107797">
                          <w:rPr>
                            <w:b/>
                          </w:rPr>
                          <w:t>пределение качественных и количественных характеристик исследуемых процессов и оценка функций управления</w:t>
                        </w:r>
                      </w:p>
                    </w:txbxContent>
                  </v:textbox>
                </v:shape>
                <v:shape id="Поле 316" o:spid="_x0000_s1035" type="#_x0000_t202" style="position:absolute;left:11715;top:67052;width:37529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1KB8AA&#10;AADbAAAADwAAAGRycy9kb3ducmV2LnhtbESPQYvCMBSE74L/ITzBm6YquFqNoguCeFvtxdujebbF&#10;5qUkWVv/vREEj8PMfMOst52pxYOcrywrmIwTEMS51RUXCrLLYbQA4QOyxtoyKXiSh+2m31tjqm3L&#10;f/Q4h0JECPsUFZQhNKmUPi/JoB/bhjh6N+sMhihdIbXDNsJNLadJMpcGK44LJTb0W1J+P/8bBcf5&#10;Plwp0yc9m85sm8nc3Wqv1HDQ7VYgAnXhG/60j1rB8gfeX+IPkJ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f1KB8AAAADbAAAADwAAAAAAAAAAAAAAAACYAgAAZHJzL2Rvd25y&#10;ZXYueG1sUEsFBgAAAAAEAAQA9QAAAIUDAAAAAA==&#10;" strokeweight=".5pt">
                  <v:textbox>
                    <w:txbxContent>
                      <w:p w:rsidR="0044261D" w:rsidRPr="00107797" w:rsidRDefault="0044261D" w:rsidP="00D83AA8">
                        <w:pPr>
                          <w:rPr>
                            <w:b/>
                          </w:rPr>
                        </w:pPr>
                        <w:r w:rsidRPr="00107797">
                          <w:rPr>
                            <w:b/>
                            <w:lang w:val="en-US"/>
                          </w:rPr>
                          <w:t>IV</w:t>
                        </w:r>
                        <w:r w:rsidRPr="00107797">
                          <w:rPr>
                            <w:b/>
                          </w:rPr>
                          <w:t>. Определение критериев</w:t>
                        </w:r>
                        <w:r>
                          <w:rPr>
                            <w:b/>
                          </w:rPr>
                          <w:t>,</w:t>
                        </w:r>
                        <w:r w:rsidRPr="00107797">
                          <w:rPr>
                            <w:b/>
                          </w:rPr>
                          <w:t xml:space="preserve"> влияющих на эффе</w:t>
                        </w:r>
                        <w:r w:rsidRPr="00107797">
                          <w:rPr>
                            <w:b/>
                          </w:rPr>
                          <w:t>к</w:t>
                        </w:r>
                        <w:r w:rsidRPr="00107797">
                          <w:rPr>
                            <w:b/>
                          </w:rPr>
                          <w:t>тивность системы управления и ее оценка.</w:t>
                        </w:r>
                      </w:p>
                    </w:txbxContent>
                  </v:textbox>
                </v:shape>
                <v:shape id="Поле 317" o:spid="_x0000_s1036" type="#_x0000_t202" style="position:absolute;left:12001;top:72470;width:37052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LedbsA&#10;AADbAAAADwAAAGRycy9kb3ducmV2LnhtbERPvQrCMBDeBd8hnOCmqQqi1SgqCOKmdnE7mrMtNpeS&#10;RFvf3gyC48f3v952phZvcr6yrGAyTkAQ51ZXXCjIbsfRAoQPyBpry6TgQx62m35vjam2LV/ofQ2F&#10;iCHsU1RQhtCkUvq8JIN+bBviyD2sMxgidIXUDtsYbmo5TZK5NFhxbCixoUNJ+fP6MgpO8324U6bP&#10;ejad2TaTuXvUXqnhoNutQATqwl/8c5+0gmUcG7/EHyA3X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Bi3nW7AAAA2wAAAA8AAAAAAAAAAAAAAAAAmAIAAGRycy9kb3ducmV2Lnht&#10;bFBLBQYAAAAABAAEAPUAAACAAwAAAAA=&#10;" strokeweight=".5pt">
                  <v:textbox>
                    <w:txbxContent>
                      <w:p w:rsidR="0044261D" w:rsidRPr="0014484E" w:rsidRDefault="0044261D" w:rsidP="00D83AA8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  <w:r w:rsidRPr="00107797">
                          <w:rPr>
                            <w:b/>
                            <w:lang w:val="en-US"/>
                          </w:rPr>
                          <w:t>V</w:t>
                        </w:r>
                        <w:r>
                          <w:rPr>
                            <w:b/>
                          </w:rPr>
                          <w:t xml:space="preserve">. </w:t>
                        </w:r>
                        <w:r w:rsidRPr="0014484E">
                          <w:rPr>
                            <w:b/>
                            <w:sz w:val="20"/>
                            <w:szCs w:val="20"/>
                          </w:rPr>
                          <w:t>Принятие решений о корректировки значений критер</w:t>
                        </w:r>
                        <w:r w:rsidRPr="0014484E">
                          <w:rPr>
                            <w:b/>
                            <w:sz w:val="20"/>
                            <w:szCs w:val="20"/>
                          </w:rPr>
                          <w:t>и</w:t>
                        </w:r>
                        <w:r w:rsidRPr="0014484E">
                          <w:rPr>
                            <w:b/>
                            <w:sz w:val="20"/>
                            <w:szCs w:val="20"/>
                          </w:rPr>
                          <w:t xml:space="preserve">ев эффективности функционирования системы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>у</w:t>
                        </w:r>
                        <w:r w:rsidRPr="0014484E">
                          <w:rPr>
                            <w:b/>
                            <w:sz w:val="20"/>
                            <w:szCs w:val="20"/>
                          </w:rPr>
                          <w:t>правления</w:t>
                        </w:r>
                      </w:p>
                    </w:txbxContent>
                  </v:textbox>
                </v:shape>
                <v:shape id="Поле 318" o:spid="_x0000_s1037" type="#_x0000_t202" style="position:absolute;top:5238;width:14763;height:96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577r8A&#10;AADbAAAADwAAAGRycy9kb3ducmV2LnhtbESPQYvCMBSE74L/ITzBm6YqiK1G0YUF2Zvai7dH82yL&#10;zUtJoq3/fiMIHoeZ+YbZ7HrTiCc5X1tWMJsmIIgLq2suFeSX38kKhA/IGhvLpOBFHnbb4WCDmbYd&#10;n+h5DqWIEPYZKqhCaDMpfVGRQT+1LXH0btYZDFG6UmqHXYSbRs6TZCkN1hwXKmzpp6Lifn4YBcfl&#10;IVwp1396MV/YLpeFuzVeqfGo369BBOrDN/xpH7WCNIX3l/gD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LnvuvwAAANsAAAAPAAAAAAAAAAAAAAAAAJgCAABkcnMvZG93bnJl&#10;di54bWxQSwUGAAAAAAQABAD1AAAAhAMAAAAA&#10;" strokeweight=".5pt">
                  <v:textbox>
                    <w:txbxContent>
                      <w:p w:rsidR="0044261D" w:rsidRPr="00E9729C" w:rsidRDefault="0044261D" w:rsidP="00D83AA8">
                        <w:pPr>
                          <w:pStyle w:val="a3"/>
                          <w:widowControl w:val="0"/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</w:tabs>
                          <w:autoSpaceDE w:val="0"/>
                          <w:autoSpaceDN w:val="0"/>
                          <w:adjustRightInd w:val="0"/>
                          <w:ind w:left="0" w:firstLine="0"/>
                          <w:contextualSpacing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Ф</w:t>
                        </w:r>
                        <w:r w:rsidRPr="00E9729C">
                          <w:rPr>
                            <w:sz w:val="22"/>
                            <w:szCs w:val="22"/>
                          </w:rPr>
                          <w:t>ормирование цели управления и</w:t>
                        </w:r>
                        <w:r w:rsidRPr="00E9729C">
                          <w:rPr>
                            <w:sz w:val="22"/>
                            <w:szCs w:val="22"/>
                          </w:rPr>
                          <w:t>н</w:t>
                        </w:r>
                        <w:r w:rsidRPr="00E9729C">
                          <w:rPr>
                            <w:sz w:val="22"/>
                            <w:szCs w:val="22"/>
                          </w:rPr>
                          <w:t>вестиционной де</w:t>
                        </w:r>
                        <w:r w:rsidRPr="00E9729C">
                          <w:rPr>
                            <w:sz w:val="22"/>
                            <w:szCs w:val="22"/>
                          </w:rPr>
                          <w:t>я</w:t>
                        </w:r>
                        <w:r w:rsidRPr="00E9729C">
                          <w:rPr>
                            <w:sz w:val="22"/>
                            <w:szCs w:val="22"/>
                          </w:rPr>
                          <w:t>тельностью с учетом риска</w:t>
                        </w:r>
                      </w:p>
                    </w:txbxContent>
                  </v:textbox>
                </v:shape>
                <v:shape id="Поле 319" o:spid="_x0000_s1038" type="#_x0000_t202" style="position:absolute;left:15621;top:5238;width:16192;height:96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oRu8EA&#10;AADcAAAADwAAAGRycy9kb3ducmV2LnhtbESPQYvCQAyF74L/YYjgTaerINJ1lF1BEG9qL3sLndiW&#10;7WTKzGjrvzcHwVvCe3nvy2Y3uFY9KMTGs4GveQaKuPS24cpAcT3M1qBiQrbYeiYDT4qw245HG8yt&#10;7/lMj0uqlIRwzNFAnVKXax3LmhzGue+IRbv54DDJGiptA/YS7lq9yLKVdtiwNNTY0b6m8v9ydwaO&#10;q9/0R4U92eVi6ftCl+HWRmOmk+HnG1SiIX3M7+ujFfxM8OUZmUBv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6EbvBAAAA3AAAAA8AAAAAAAAAAAAAAAAAmAIAAGRycy9kb3du&#10;cmV2LnhtbFBLBQYAAAAABAAEAPUAAACGAwAAAAA=&#10;" strokeweight=".5pt">
                  <v:textbox>
                    <w:txbxContent>
                      <w:p w:rsidR="0044261D" w:rsidRPr="00D67DC4" w:rsidRDefault="0044261D" w:rsidP="00D83AA8">
                        <w:r w:rsidRPr="00D67DC4">
                          <w:t xml:space="preserve">2. </w:t>
                        </w:r>
                        <w:r>
                          <w:t>Ф</w:t>
                        </w:r>
                        <w:r w:rsidRPr="00D67DC4">
                          <w:t>ормирование управляющих во</w:t>
                        </w:r>
                        <w:r w:rsidRPr="00D67DC4">
                          <w:t>з</w:t>
                        </w:r>
                        <w:r w:rsidRPr="00D67DC4">
                          <w:t>действий</w:t>
                        </w:r>
                      </w:p>
                    </w:txbxContent>
                  </v:textbox>
                </v:shape>
                <v:shape id="Поле 320" o:spid="_x0000_s1039" type="#_x0000_t202" style="position:absolute;left:32575;top:5334;width:11335;height:9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a0ILwA&#10;AADcAAAADwAAAGRycy9kb3ducmV2LnhtbERPvQrCMBDeBd8hnOCmqQoi1SgqCOKmdnE7mrMtNpeS&#10;RFvf3giC2318v7fadKYWL3K+sqxgMk5AEOdWV1woyK6H0QKED8gaa8uk4E0eNut+b4Wpti2f6XUJ&#10;hYgh7FNUUIbQpFL6vCSDfmwb4sjdrTMYInSF1A7bGG5qOU2SuTRYcWwosaF9Sfnj8jQKjvNduFGm&#10;T3o2ndk2k7m7116p4aDbLkEE6sJf/HMfdZyfTOD7TLxArj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ZtrQgvAAAANwAAAAPAAAAAAAAAAAAAAAAAJgCAABkcnMvZG93bnJldi54&#10;bWxQSwUGAAAAAAQABAD1AAAAgQMAAAAA&#10;" strokeweight=".5pt">
                  <v:textbox>
                    <w:txbxContent>
                      <w:p w:rsidR="0044261D" w:rsidRPr="00D67DC4" w:rsidRDefault="0044261D" w:rsidP="00D83AA8">
                        <w:r w:rsidRPr="00D67DC4">
                          <w:t>3. Реализация управляющих воздействий</w:t>
                        </w:r>
                      </w:p>
                    </w:txbxContent>
                  </v:textbox>
                </v:shape>
                <v:shape id="Поле 321" o:spid="_x0000_s1040" type="#_x0000_t202" style="position:absolute;left:44767;top:5334;width:13526;height:9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QqV74A&#10;AADcAAAADwAAAGRycy9kb3ducmV2LnhtbERPTYvCMBC9C/6HMAvebLoVRKpRdgVBvKm9eBuasS02&#10;k5JEW/+9EQRv83ifs9oMphUPcr6xrOA3SUEQl1Y3XCkozrvpAoQPyBpby6TgSR426/Fohbm2PR/p&#10;cQqViCHsc1RQh9DlUvqyJoM+sR1x5K7WGQwRukpqh30MN63M0nQuDTYcG2rsaFtTeTvdjYL9/D9c&#10;qNAHPctmti9k6a6tV2ryM/wtQQQawlf8ce91nJ9m8H4mXiDX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lkKle+AAAA3AAAAA8AAAAAAAAAAAAAAAAAmAIAAGRycy9kb3ducmV2&#10;LnhtbFBLBQYAAAAABAAEAPUAAACDAwAAAAA=&#10;" strokeweight=".5pt">
                  <v:textbox>
                    <w:txbxContent>
                      <w:p w:rsidR="0044261D" w:rsidRDefault="009B4B47" w:rsidP="00D83AA8">
                        <w:r>
                          <w:t xml:space="preserve">4. </w:t>
                        </w:r>
                        <w:r w:rsidR="0044261D" w:rsidRPr="00D67DC4">
                          <w:t>Контроль и оценка результ</w:t>
                        </w:r>
                        <w:r w:rsidR="0044261D" w:rsidRPr="00D67DC4">
                          <w:t>а</w:t>
                        </w:r>
                        <w:r w:rsidR="0044261D" w:rsidRPr="00D67DC4">
                          <w:t>тов управляющих воздействий</w:t>
                        </w:r>
                      </w:p>
                    </w:txbxContent>
                  </v:textbox>
                </v:shape>
                <v:shape id="Поле 322" o:spid="_x0000_s1041" type="#_x0000_t202" style="position:absolute;top:15620;width:14763;height:18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iPzL4A&#10;AADcAAAADwAAAGRycy9kb3ducmV2LnhtbERPTYvCMBC9C/6HMII3m2pBpBplVxDEm9qLt6EZ22Iz&#10;KUm03X+/EQRv83ifs9kNphUvcr6xrGCepCCIS6sbrhQU18NsBcIHZI2tZVLwRx522/Fog7m2PZ/p&#10;dQmViCHsc1RQh9DlUvqyJoM+sR1x5O7WGQwRukpqh30MN61cpOlSGmw4NtTY0b6m8nF5GgXH5W+4&#10;UaFPOltkti9k6e6tV2o6GX7WIAIN4Sv+uI86zk8zeD8TL5Db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Yoj8y+AAAA3AAAAA8AAAAAAAAAAAAAAAAAmAIAAGRycy9kb3ducmV2&#10;LnhtbFBLBQYAAAAABAAEAPUAAACDAwAAAAA=&#10;" strokeweight=".5pt">
                  <v:textbox>
                    <w:txbxContent>
                      <w:p w:rsidR="0044261D" w:rsidRPr="001171FE" w:rsidRDefault="0044261D" w:rsidP="00D83AA8">
                        <w:pPr>
                          <w:rPr>
                            <w:sz w:val="20"/>
                            <w:szCs w:val="20"/>
                          </w:rPr>
                        </w:pPr>
                        <w:r w:rsidRPr="001171FE">
                          <w:rPr>
                            <w:sz w:val="20"/>
                            <w:szCs w:val="20"/>
                          </w:rPr>
                          <w:t>Цель системы рассма</w:t>
                        </w:r>
                        <w:r w:rsidRPr="001171FE">
                          <w:rPr>
                            <w:sz w:val="20"/>
                            <w:szCs w:val="20"/>
                          </w:rPr>
                          <w:t>т</w:t>
                        </w:r>
                        <w:r w:rsidRPr="001171FE">
                          <w:rPr>
                            <w:sz w:val="20"/>
                            <w:szCs w:val="20"/>
                          </w:rPr>
                          <w:t>ривается, как возмо</w:t>
                        </w:r>
                        <w:r w:rsidRPr="001171FE">
                          <w:rPr>
                            <w:sz w:val="20"/>
                            <w:szCs w:val="20"/>
                          </w:rPr>
                          <w:t>ж</w:t>
                        </w:r>
                        <w:r w:rsidRPr="001171FE">
                          <w:rPr>
                            <w:sz w:val="20"/>
                            <w:szCs w:val="20"/>
                          </w:rPr>
                          <w:t>ные состояния объекта управления в условиях неопределенности и риска, на которые ок</w:t>
                        </w:r>
                        <w:r w:rsidRPr="001171FE">
                          <w:rPr>
                            <w:sz w:val="20"/>
                            <w:szCs w:val="20"/>
                          </w:rPr>
                          <w:t>а</w:t>
                        </w:r>
                        <w:r w:rsidRPr="001171FE">
                          <w:rPr>
                            <w:sz w:val="20"/>
                            <w:szCs w:val="20"/>
                          </w:rPr>
                          <w:t>зывает влияние упра</w:t>
                        </w:r>
                        <w:r w:rsidRPr="001171FE">
                          <w:rPr>
                            <w:sz w:val="20"/>
                            <w:szCs w:val="20"/>
                          </w:rPr>
                          <w:t>в</w:t>
                        </w:r>
                        <w:r w:rsidRPr="001171FE">
                          <w:rPr>
                            <w:sz w:val="20"/>
                            <w:szCs w:val="20"/>
                          </w:rPr>
                          <w:t xml:space="preserve">ляющие воздействия с учетом окружающей среды </w:t>
                        </w:r>
                      </w:p>
                    </w:txbxContent>
                  </v:textbox>
                </v:shape>
                <v:shape id="Поле 323" o:spid="_x0000_s1042" type="#_x0000_t202" style="position:absolute;left:15621;top:15716;width:15811;height:18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EXuMAA&#10;AADcAAAADwAAAGRycy9kb3ducmV2LnhtbERPTWuDQBC9B/oflin0FtfEIsFmlaRQkN5qveQ2uBOV&#10;urOyu4n233cLhd7m8T7nWK1mEndyfrSsYJekIIg7q0fuFbSfb9sDCB+QNU6WScE3eajKh80RC20X&#10;/qB7E3oRQ9gXqGAIYS6k9N1ABn1iZ+LIXa0zGCJ0vdQOlxhuJrlP01waHDk2DDjT60DdV3MzCur8&#10;HC7U6ned7TO7tLJz18kr9fS4nl5ABFrDv/jPXes4P32G32fiB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cEXuMAAAADcAAAADwAAAAAAAAAAAAAAAACYAgAAZHJzL2Rvd25y&#10;ZXYueG1sUEsFBgAAAAAEAAQA9QAAAIUDAAAAAA==&#10;" strokeweight=".5pt">
                  <v:textbox>
                    <w:txbxContent>
                      <w:p w:rsidR="0044261D" w:rsidRPr="003E47B2" w:rsidRDefault="0044261D" w:rsidP="00D83AA8">
                        <w:pPr>
                          <w:spacing w:line="200" w:lineRule="exact"/>
                          <w:ind w:right="-120"/>
                          <w:rPr>
                            <w:sz w:val="20"/>
                            <w:szCs w:val="20"/>
                          </w:rPr>
                        </w:pPr>
                        <w:r w:rsidRPr="003E47B2">
                          <w:rPr>
                            <w:sz w:val="20"/>
                            <w:szCs w:val="20"/>
                          </w:rPr>
                          <w:t>а) Сбор, обработка, анализ и хранение информации об объекте управления с учетом влияния окруж</w:t>
                        </w:r>
                        <w:r w:rsidRPr="003E47B2">
                          <w:rPr>
                            <w:sz w:val="20"/>
                            <w:szCs w:val="20"/>
                          </w:rPr>
                          <w:t>а</w:t>
                        </w:r>
                        <w:r w:rsidRPr="003E47B2">
                          <w:rPr>
                            <w:sz w:val="20"/>
                            <w:szCs w:val="20"/>
                          </w:rPr>
                          <w:t>ющей среды</w:t>
                        </w:r>
                        <w:r>
                          <w:rPr>
                            <w:sz w:val="20"/>
                            <w:szCs w:val="20"/>
                          </w:rPr>
                          <w:t>;</w:t>
                        </w:r>
                      </w:p>
                      <w:p w:rsidR="0044261D" w:rsidRPr="003E47B2" w:rsidRDefault="0044261D" w:rsidP="00D83AA8">
                        <w:pPr>
                          <w:spacing w:line="200" w:lineRule="exact"/>
                          <w:ind w:right="-106"/>
                          <w:rPr>
                            <w:sz w:val="20"/>
                            <w:szCs w:val="20"/>
                          </w:rPr>
                        </w:pPr>
                        <w:r w:rsidRPr="003E47B2">
                          <w:rPr>
                            <w:sz w:val="20"/>
                            <w:szCs w:val="20"/>
                            <w:lang w:val="en-US"/>
                          </w:rPr>
                          <w:t>b</w:t>
                        </w:r>
                        <w:r w:rsidRPr="003E47B2">
                          <w:rPr>
                            <w:sz w:val="20"/>
                            <w:szCs w:val="20"/>
                          </w:rPr>
                          <w:t>) Оценка и выбор наиб</w:t>
                        </w:r>
                        <w:r w:rsidRPr="003E47B2">
                          <w:rPr>
                            <w:sz w:val="20"/>
                            <w:szCs w:val="20"/>
                          </w:rPr>
                          <w:t>о</w:t>
                        </w:r>
                        <w:r w:rsidRPr="003E47B2">
                          <w:rPr>
                            <w:sz w:val="20"/>
                            <w:szCs w:val="20"/>
                          </w:rPr>
                          <w:t>лее приемлемого варианта управляющих возде</w:t>
                        </w:r>
                        <w:r w:rsidRPr="003E47B2">
                          <w:rPr>
                            <w:sz w:val="20"/>
                            <w:szCs w:val="20"/>
                          </w:rPr>
                          <w:t>й</w:t>
                        </w:r>
                        <w:r>
                          <w:rPr>
                            <w:sz w:val="20"/>
                            <w:szCs w:val="20"/>
                          </w:rPr>
                          <w:t>ствий;</w:t>
                        </w:r>
                      </w:p>
                      <w:p w:rsidR="0044261D" w:rsidRPr="003E47B2" w:rsidRDefault="0044261D" w:rsidP="00D83AA8">
                        <w:pPr>
                          <w:spacing w:line="200" w:lineRule="exact"/>
                          <w:ind w:right="-78"/>
                          <w:rPr>
                            <w:sz w:val="20"/>
                            <w:szCs w:val="20"/>
                          </w:rPr>
                        </w:pPr>
                        <w:r w:rsidRPr="003E47B2">
                          <w:rPr>
                            <w:sz w:val="20"/>
                            <w:szCs w:val="20"/>
                            <w:lang w:val="en-US"/>
                          </w:rPr>
                          <w:t>c</w:t>
                        </w:r>
                        <w:r w:rsidRPr="003E47B2">
                          <w:rPr>
                            <w:sz w:val="20"/>
                            <w:szCs w:val="20"/>
                          </w:rPr>
                          <w:t>) Разработка алгоритма управляющего возде</w:t>
                        </w:r>
                        <w:r w:rsidRPr="003E47B2">
                          <w:rPr>
                            <w:sz w:val="20"/>
                            <w:szCs w:val="20"/>
                          </w:rPr>
                          <w:t>й</w:t>
                        </w:r>
                        <w:r w:rsidRPr="003E47B2">
                          <w:rPr>
                            <w:sz w:val="20"/>
                            <w:szCs w:val="20"/>
                          </w:rPr>
                          <w:t>ствия.</w:t>
                        </w:r>
                      </w:p>
                    </w:txbxContent>
                  </v:textbox>
                </v:shape>
                <v:shape id="Поле 324" o:spid="_x0000_s1043" type="#_x0000_t202" style="position:absolute;left:32575;top:15716;width:11335;height:18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2yI8AA&#10;AADcAAAADwAAAGRycy9kb3ducmV2LnhtbERPTWuDQBC9B/oflin0FtdEKsFmlaRQkN5qveQ2uBOV&#10;urOyu4n233cLhd7m8T7nWK1mEndyfrSsYJekIIg7q0fuFbSfb9sDCB+QNU6WScE3eajKh80RC20X&#10;/qB7E3oRQ9gXqGAIYS6k9N1ABn1iZ+LIXa0zGCJ0vdQOlxhuJrlP01waHDk2DDjT60DdV3MzCur8&#10;HC7U6ned7TO7tLJz18kr9fS4nl5ABFrDv/jPXes4P32G32fiB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o2yI8AAAADcAAAADwAAAAAAAAAAAAAAAACYAgAAZHJzL2Rvd25y&#10;ZXYueG1sUEsFBgAAAAAEAAQA9QAAAIUDAAAAAA==&#10;" strokeweight=".5pt">
                  <v:textbox>
                    <w:txbxContent>
                      <w:p w:rsidR="0044261D" w:rsidRPr="001171FE" w:rsidRDefault="0044261D" w:rsidP="00D83AA8">
                        <w:pPr>
                          <w:pStyle w:val="a3"/>
                          <w:widowControl w:val="0"/>
                          <w:numPr>
                            <w:ilvl w:val="0"/>
                            <w:numId w:val="8"/>
                          </w:numPr>
                          <w:tabs>
                            <w:tab w:val="left" w:pos="238"/>
                          </w:tabs>
                          <w:autoSpaceDE w:val="0"/>
                          <w:autoSpaceDN w:val="0"/>
                          <w:adjustRightInd w:val="0"/>
                          <w:spacing w:line="200" w:lineRule="exact"/>
                          <w:ind w:left="0" w:firstLine="0"/>
                          <w:contextualSpacing/>
                          <w:rPr>
                            <w:sz w:val="20"/>
                            <w:szCs w:val="20"/>
                          </w:rPr>
                        </w:pPr>
                        <w:r w:rsidRPr="001171FE">
                          <w:rPr>
                            <w:sz w:val="20"/>
                            <w:szCs w:val="20"/>
                          </w:rPr>
                          <w:t>Управляющее воздействие на объект управл</w:t>
                        </w:r>
                        <w:r w:rsidRPr="001171FE">
                          <w:rPr>
                            <w:sz w:val="20"/>
                            <w:szCs w:val="20"/>
                          </w:rPr>
                          <w:t>е</w:t>
                        </w:r>
                        <w:r w:rsidRPr="001171FE">
                          <w:rPr>
                            <w:sz w:val="20"/>
                            <w:szCs w:val="20"/>
                          </w:rPr>
                          <w:t>ния</w:t>
                        </w:r>
                      </w:p>
                      <w:p w:rsidR="0044261D" w:rsidRPr="001171FE" w:rsidRDefault="0044261D" w:rsidP="00D83AA8">
                        <w:pPr>
                          <w:pStyle w:val="a3"/>
                          <w:widowControl w:val="0"/>
                          <w:numPr>
                            <w:ilvl w:val="0"/>
                            <w:numId w:val="8"/>
                          </w:numPr>
                          <w:tabs>
                            <w:tab w:val="left" w:pos="238"/>
                            <w:tab w:val="left" w:pos="420"/>
                          </w:tabs>
                          <w:autoSpaceDE w:val="0"/>
                          <w:autoSpaceDN w:val="0"/>
                          <w:adjustRightInd w:val="0"/>
                          <w:spacing w:line="200" w:lineRule="exact"/>
                          <w:ind w:left="0" w:firstLine="0"/>
                          <w:contextualSpacing/>
                          <w:rPr>
                            <w:sz w:val="20"/>
                            <w:szCs w:val="20"/>
                          </w:rPr>
                        </w:pPr>
                        <w:r w:rsidRPr="001171FE">
                          <w:rPr>
                            <w:sz w:val="20"/>
                            <w:szCs w:val="20"/>
                          </w:rPr>
                          <w:t>Осуществл</w:t>
                        </w:r>
                        <w:r w:rsidRPr="001171FE">
                          <w:rPr>
                            <w:sz w:val="20"/>
                            <w:szCs w:val="20"/>
                          </w:rPr>
                          <w:t>е</w:t>
                        </w:r>
                        <w:r w:rsidRPr="001171FE">
                          <w:rPr>
                            <w:sz w:val="20"/>
                            <w:szCs w:val="20"/>
                          </w:rPr>
                          <w:t>ние механизма сигнал-отклик между управл</w:t>
                        </w:r>
                        <w:r w:rsidRPr="001171FE">
                          <w:rPr>
                            <w:sz w:val="20"/>
                            <w:szCs w:val="20"/>
                          </w:rPr>
                          <w:t>я</w:t>
                        </w:r>
                        <w:r w:rsidRPr="001171FE">
                          <w:rPr>
                            <w:sz w:val="20"/>
                            <w:szCs w:val="20"/>
                          </w:rPr>
                          <w:t xml:space="preserve">ющей системой и объектом управления </w:t>
                        </w:r>
                      </w:p>
                    </w:txbxContent>
                  </v:textbox>
                </v:shape>
                <v:shape id="Поле 325" o:spid="_x0000_s1044" type="#_x0000_t202" style="position:absolute;left:44767;top:15716;width:13526;height:18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8sVL8A&#10;AADcAAAADwAAAGRycy9kb3ducmV2LnhtbERPTYvCMBC9C/sfwgh7s6kKZammRRcE2du6vXgbmrEt&#10;NpOSRFv/vVkQvM3jfc62nEwv7uR8Z1nBMklBENdWd9woqP4Oiy8QPiBr7C2Tggd5KIuP2RZzbUf+&#10;pfspNCKGsM9RQRvCkEvp65YM+sQOxJG7WGcwROgaqR2OMdz0cpWmmTTYcWxocaDvlurr6WYUHLN9&#10;OFOlf/R6tbZjJWt36b1Sn/NptwERaApv8ct91HF+msH/M/ECWT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XyxUvwAAANwAAAAPAAAAAAAAAAAAAAAAAJgCAABkcnMvZG93bnJl&#10;di54bWxQSwUGAAAAAAQABAD1AAAAhAMAAAAA&#10;" strokeweight=".5pt">
                  <v:textbox>
                    <w:txbxContent>
                      <w:p w:rsidR="0044261D" w:rsidRPr="001171FE" w:rsidRDefault="0044261D" w:rsidP="00D83AA8">
                        <w:pPr>
                          <w:pStyle w:val="a3"/>
                          <w:widowControl w:val="0"/>
                          <w:numPr>
                            <w:ilvl w:val="0"/>
                            <w:numId w:val="9"/>
                          </w:numPr>
                          <w:tabs>
                            <w:tab w:val="left" w:pos="142"/>
                            <w:tab w:val="left" w:pos="284"/>
                          </w:tabs>
                          <w:autoSpaceDE w:val="0"/>
                          <w:autoSpaceDN w:val="0"/>
                          <w:adjustRightInd w:val="0"/>
                          <w:ind w:left="0" w:firstLine="0"/>
                          <w:contextualSpacing/>
                          <w:rPr>
                            <w:sz w:val="20"/>
                            <w:szCs w:val="20"/>
                          </w:rPr>
                        </w:pPr>
                        <w:r w:rsidRPr="001171FE">
                          <w:rPr>
                            <w:sz w:val="20"/>
                            <w:szCs w:val="20"/>
                          </w:rPr>
                          <w:t>Получение и ан</w:t>
                        </w:r>
                        <w:r w:rsidRPr="001171FE">
                          <w:rPr>
                            <w:sz w:val="20"/>
                            <w:szCs w:val="20"/>
                          </w:rPr>
                          <w:t>а</w:t>
                        </w:r>
                        <w:r w:rsidRPr="001171FE">
                          <w:rPr>
                            <w:sz w:val="20"/>
                            <w:szCs w:val="20"/>
                          </w:rPr>
                          <w:t>лиз информации об изменениях в объе</w:t>
                        </w:r>
                        <w:r w:rsidRPr="001171FE">
                          <w:rPr>
                            <w:sz w:val="20"/>
                            <w:szCs w:val="20"/>
                          </w:rPr>
                          <w:t>к</w:t>
                        </w:r>
                        <w:r w:rsidRPr="001171FE">
                          <w:rPr>
                            <w:sz w:val="20"/>
                            <w:szCs w:val="20"/>
                          </w:rPr>
                          <w:t>те управления и сравнение ее с ко</w:t>
                        </w:r>
                        <w:r w:rsidRPr="001171FE">
                          <w:rPr>
                            <w:sz w:val="20"/>
                            <w:szCs w:val="20"/>
                          </w:rPr>
                          <w:t>н</w:t>
                        </w:r>
                        <w:r w:rsidRPr="001171FE">
                          <w:rPr>
                            <w:sz w:val="20"/>
                            <w:szCs w:val="20"/>
                          </w:rPr>
                          <w:t>трольными данными</w:t>
                        </w:r>
                      </w:p>
                      <w:p w:rsidR="0044261D" w:rsidRPr="001171FE" w:rsidRDefault="0044261D" w:rsidP="00D83AA8">
                        <w:pPr>
                          <w:pStyle w:val="a3"/>
                          <w:widowControl w:val="0"/>
                          <w:numPr>
                            <w:ilvl w:val="0"/>
                            <w:numId w:val="9"/>
                          </w:numPr>
                          <w:tabs>
                            <w:tab w:val="left" w:pos="142"/>
                            <w:tab w:val="left" w:pos="284"/>
                          </w:tabs>
                          <w:autoSpaceDE w:val="0"/>
                          <w:autoSpaceDN w:val="0"/>
                          <w:adjustRightInd w:val="0"/>
                          <w:ind w:left="0" w:firstLine="0"/>
                          <w:contextualSpacing/>
                          <w:rPr>
                            <w:sz w:val="20"/>
                            <w:szCs w:val="20"/>
                          </w:rPr>
                        </w:pPr>
                        <w:r w:rsidRPr="001171FE">
                          <w:rPr>
                            <w:sz w:val="20"/>
                            <w:szCs w:val="20"/>
                          </w:rPr>
                          <w:t>Анализ получе</w:t>
                        </w:r>
                        <w:r w:rsidRPr="001171FE">
                          <w:rPr>
                            <w:sz w:val="20"/>
                            <w:szCs w:val="20"/>
                          </w:rPr>
                          <w:t>н</w:t>
                        </w:r>
                        <w:r w:rsidRPr="001171FE">
                          <w:rPr>
                            <w:sz w:val="20"/>
                            <w:szCs w:val="20"/>
                          </w:rPr>
                          <w:t>ных результатов и выработка новых управляющих во</w:t>
                        </w:r>
                        <w:r w:rsidRPr="001171FE">
                          <w:rPr>
                            <w:sz w:val="20"/>
                            <w:szCs w:val="20"/>
                          </w:rPr>
                          <w:t>з</w:t>
                        </w:r>
                        <w:r w:rsidRPr="001171FE">
                          <w:rPr>
                            <w:sz w:val="20"/>
                            <w:szCs w:val="20"/>
                          </w:rPr>
                          <w:t xml:space="preserve">действий </w:t>
                        </w:r>
                      </w:p>
                    </w:txbxContent>
                  </v:textbox>
                </v:shape>
                <v:shape id="Поле 326" o:spid="_x0000_s1045" type="#_x0000_t202" style="position:absolute;left:1524;top:38727;width:8953;height:156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causMA&#10;AADcAAAADwAAAGRycy9kb3ducmV2LnhtbERP32vCMBB+F/wfwgl702TCNq1GEUFwYwjr9uLb2ZxN&#10;WXMpTaztf78MBnu7j+/nrbe9q0VHbag8a3icKRDEhTcVlxq+Pg/TBYgQkQ3WnknDQAG2m/FojZnx&#10;d/6gLo+lSCEcMtRgY2wyKUNhyWGY+YY4cVffOowJtqU0Ld5TuKvlXKln6bDi1GCxob2l4ju/OQ2X&#10;t+F4ehrO3VKdXu37sJifTe60fpj0uxWISH38F/+5jybNVy/w+0y6QG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causMAAADcAAAADwAAAAAAAAAAAAAAAACYAgAAZHJzL2Rv&#10;d25yZXYueG1sUEsFBgAAAAAEAAQA9QAAAIgDAAAAAA==&#10;" strokeweight=".5pt">
                  <v:textbox style="layout-flow:vertical;mso-layout-flow-alt:bottom-to-top">
                    <w:txbxContent>
                      <w:p w:rsidR="0044261D" w:rsidRDefault="0044261D" w:rsidP="00D83AA8">
                        <w:pPr>
                          <w:spacing w:line="220" w:lineRule="exact"/>
                        </w:pPr>
                        <w:r w:rsidRPr="007631E6">
                          <w:rPr>
                            <w:sz w:val="20"/>
                            <w:szCs w:val="20"/>
                          </w:rPr>
                          <w:t>Детализация общей цели управляющих во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з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действий на составные и формирование дерева</w:t>
                        </w:r>
                        <w:r>
                          <w:t xml:space="preserve"> 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целей.</w:t>
                        </w:r>
                      </w:p>
                    </w:txbxContent>
                  </v:textbox>
                </v:shape>
                <v:shape id="Поле 327" o:spid="_x0000_s1046" type="#_x0000_t202" style="position:absolute;left:14001;top:39012;width:10097;height:15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iOyMUA&#10;AADcAAAADwAAAGRycy9kb3ducmV2LnhtbESPQUvDQBCF70L/wzIFb3a3BaWm3RYpCFWkYPTS25id&#10;ZoPZ2ZBd0+TfOwfB2wzvzXvfbPdjaNVAfWoiW1guDCjiKrqGawufH893a1ApIztsI5OFiRLsd7Ob&#10;LRYuXvmdhjLXSkI4FWjB59wVWqfKU8C0iB2xaJfYB8yy9rV2PV4lPLR6ZcyDDtiwNHjs6OCp+i5/&#10;goWv1+l4up/Ow6M5vfi3ab06uzJYezsfnzagMo353/x3fXSCb4RWnpEJ9O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uI7IxQAAANwAAAAPAAAAAAAAAAAAAAAAAJgCAABkcnMv&#10;ZG93bnJldi54bWxQSwUGAAAAAAQABAD1AAAAigMAAAAA&#10;" strokeweight=".5pt">
                  <v:textbox style="layout-flow:vertical;mso-layout-flow-alt:bottom-to-top">
                    <w:txbxContent>
                      <w:p w:rsidR="0044261D" w:rsidRPr="007631E6" w:rsidRDefault="0044261D" w:rsidP="00D83AA8">
                        <w:pPr>
                          <w:rPr>
                            <w:sz w:val="20"/>
                            <w:szCs w:val="20"/>
                          </w:rPr>
                        </w:pPr>
                        <w:r w:rsidRPr="007631E6">
                          <w:rPr>
                            <w:sz w:val="20"/>
                            <w:szCs w:val="20"/>
                          </w:rPr>
                          <w:t>Выявление тех элеме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н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тов системы управл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е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ния, которые будут реализовать</w:t>
                        </w:r>
                        <w:r>
                          <w:t xml:space="preserve"> 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дерево целей</w:t>
                        </w:r>
                      </w:p>
                    </w:txbxContent>
                  </v:textbox>
                </v:shape>
                <v:shape id="Поле 328" o:spid="_x0000_s1047" type="#_x0000_t202" style="position:absolute;left:27717;top:39012;width:12478;height:15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QrU8MA&#10;AADcAAAADwAAAGRycy9kb3ducmV2LnhtbERP32vCMBB+H/g/hBP2NpMJE1uNMgYDN0Sw24tvZ3M2&#10;xeZSmqy2//0yGPh2H9/PW28H14ieulB71vA8UyCIS29qrjR8f70/LUGEiGyw8UwaRgqw3Uwe1pgb&#10;f+Mj9UWsRArhkKMGG2ObSxlKSw7DzLfEibv4zmFMsKuk6fCWwl0j50otpMOaU4PFlt4sldfix2k4&#10;f467w8t46jN1+LD7cTk/mcJp/TgdXlcgIg3xLv5370yarzL4eyZd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QrU8MAAADcAAAADwAAAAAAAAAAAAAAAACYAgAAZHJzL2Rv&#10;d25yZXYueG1sUEsFBgAAAAAEAAQA9QAAAIgDAAAAAA==&#10;" strokeweight=".5pt">
                  <v:textbox style="layout-flow:vertical;mso-layout-flow-alt:bottom-to-top">
                    <w:txbxContent>
                      <w:p w:rsidR="0044261D" w:rsidRPr="007631E6" w:rsidRDefault="0044261D" w:rsidP="00D83AA8">
                        <w:pPr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  <w:r w:rsidRPr="007631E6">
                          <w:rPr>
                            <w:sz w:val="20"/>
                            <w:szCs w:val="20"/>
                          </w:rPr>
                          <w:t>Выделение управля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ю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щих функций, необх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о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димых для реализации всех этапов управля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ю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щего воздействия</w:t>
                        </w:r>
                        <w:r>
                          <w:t xml:space="preserve"> 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и привязка их к выявле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н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ным элементам анал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и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зируемой</w:t>
                        </w:r>
                        <w:r>
                          <w:t xml:space="preserve"> 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системы</w:t>
                        </w:r>
                      </w:p>
                    </w:txbxContent>
                  </v:textbox>
                </v:shape>
                <v:shape id="Поле 329" o:spid="_x0000_s1048" type="#_x0000_t202" style="position:absolute;left:43910;top:38557;width:13621;height:15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cUE8YA&#10;AADcAAAADwAAAGRycy9kb3ducmV2LnhtbESPQWvCQBCF74X+h2UKvdWNQsVGVymFgi1FMPbibcyO&#10;2WB2NmS3Mfn3nYPgbYb35r1vVpvBN6qnLtaBDUwnGSjiMtiaKwO/h8+XBaiYkC02gcnASBE268eH&#10;FeY2XHlPfZEqJSEcczTgUmpzrWPpyGOchJZYtHPoPCZZu0rbDq8S7hs9y7K59lizNDhs6cNReSn+&#10;vIHT97jdvY7H/i3bfbmfcTE72sIb8/w0vC9BJRrS3Xy73lrBnwq+PCMT6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BcUE8YAAADcAAAADwAAAAAAAAAAAAAAAACYAgAAZHJz&#10;L2Rvd25yZXYueG1sUEsFBgAAAAAEAAQA9QAAAIsDAAAAAA==&#10;" strokeweight=".5pt">
                  <v:textbox style="layout-flow:vertical;mso-layout-flow-alt:bottom-to-top">
                    <w:txbxContent>
                      <w:p w:rsidR="0044261D" w:rsidRPr="007631E6" w:rsidRDefault="0044261D" w:rsidP="00D83AA8">
                        <w:pPr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  <w:r w:rsidRPr="007631E6">
                          <w:rPr>
                            <w:sz w:val="20"/>
                            <w:szCs w:val="20"/>
                          </w:rPr>
                          <w:t>Оценка полноты реал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и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зации выделенных функций,  коррект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и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ровка и выработка р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е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комендаций по сове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р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шенствованию</w:t>
                        </w:r>
                        <w:r>
                          <w:t xml:space="preserve"> 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системы управления инвестиц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и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онными</w:t>
                        </w:r>
                        <w:r>
                          <w:t xml:space="preserve"> </w:t>
                        </w:r>
                        <w:r w:rsidRPr="007631E6">
                          <w:rPr>
                            <w:sz w:val="20"/>
                            <w:szCs w:val="20"/>
                          </w:rPr>
                          <w:t>процессами</w:t>
                        </w:r>
                      </w:p>
                    </w:txbxContent>
                  </v:textbox>
                </v:shape>
                <v:shape id="Поле 330" o:spid="_x0000_s1049" type="#_x0000_t202" style="position:absolute;left:762;top:62892;width:18097;height:3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8i/cAA&#10;AADcAAAADwAAAGRycy9kb3ducmV2LnhtbERPyWrDMBC9F/oPYgK5NbJjCMW1bJJCweTW1JfeBmu8&#10;EGtkJDV2/j4qFHqbx1unqFYziRs5P1pWkO4SEMSt1SP3Cpqvj5dXED4ga5wsk4I7eajK56cCc20X&#10;/qTbJfQihrDPUcEQwpxL6duBDPqdnYkj11lnMEToeqkdLjHcTHKfJAdpcOTYMOBM7wO118uPUVAf&#10;TuGbGn3W2T6zSyNb101eqe1mPb6BCLSGf/Gfu9ZxfprC7zPxAlk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G8i/cAAAADcAAAADwAAAAAAAAAAAAAAAACYAgAAZHJzL2Rvd25y&#10;ZXYueG1sUEsFBgAAAAAEAAQA9QAAAIUDAAAAAA==&#10;" strokeweight=".5pt">
                  <v:textbox>
                    <w:txbxContent>
                      <w:p w:rsidR="0044261D" w:rsidRPr="003E47B2" w:rsidRDefault="0044261D" w:rsidP="00D83AA8">
                        <w:pPr>
                          <w:ind w:right="-54"/>
                          <w:rPr>
                            <w:sz w:val="20"/>
                            <w:szCs w:val="20"/>
                          </w:rPr>
                        </w:pPr>
                        <w:r w:rsidRPr="003E47B2">
                          <w:rPr>
                            <w:sz w:val="20"/>
                            <w:szCs w:val="20"/>
                          </w:rPr>
                          <w:t>Комплексные характеристики</w:t>
                        </w:r>
                      </w:p>
                    </w:txbxContent>
                  </v:textbox>
                </v:shape>
                <v:shape id="Поле 331" o:spid="_x0000_s1050" type="#_x0000_t202" style="position:absolute;left:21050;top:62910;width:16097;height:3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28ir4A&#10;AADcAAAADwAAAGRycy9kb3ducmV2LnhtbERPTYvCMBC9C/6HMII3m1pBpBpFhQXxpvbibWjGtthM&#10;SpK19d8bYWFv83ifs9kNphUvcr6xrGCepCCIS6sbrhQUt5/ZCoQPyBpby6TgTR522/Fog7m2PV/o&#10;dQ2ViCHsc1RQh9DlUvqyJoM+sR1x5B7WGQwRukpqh30MN63M0nQpDTYcG2rs6FhT+bz+GgWn5SHc&#10;qdBnvcgWti9k6R6tV2o6GfZrEIGG8C/+c590nD/P4PtMvEB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y9vIq+AAAA3AAAAA8AAAAAAAAAAAAAAAAAmAIAAGRycy9kb3ducmV2&#10;LnhtbFBLBQYAAAAABAAEAPUAAACDAwAAAAA=&#10;" strokeweight=".5pt">
                  <v:textbox>
                    <w:txbxContent>
                      <w:p w:rsidR="0044261D" w:rsidRPr="003E47B2" w:rsidRDefault="0044261D" w:rsidP="00D83AA8">
                        <w:pPr>
                          <w:ind w:left="-70" w:right="-75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E47B2">
                          <w:rPr>
                            <w:sz w:val="18"/>
                            <w:szCs w:val="18"/>
                          </w:rPr>
                          <w:t>Структурные характеристики</w:t>
                        </w:r>
                      </w:p>
                    </w:txbxContent>
                  </v:textbox>
                </v:shape>
                <v:shape id="Поле 332" o:spid="_x0000_s1051" type="#_x0000_t202" style="position:absolute;left:39433;top:62910;width:18860;height:3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EZEb4A&#10;AADcAAAADwAAAGRycy9kb3ducmV2LnhtbERPTYvCMBC9C/6HMII3m2pBpBpFhQXxpvbibWjGtthM&#10;SpK19d8bYWFv83ifs9kNphUvcr6xrGCepCCIS6sbrhQUt5/ZCoQPyBpby6TgTR522/Fog7m2PV/o&#10;dQ2ViCHsc1RQh9DlUvqyJoM+sR1x5B7WGQwRukpqh30MN61cpOlSGmw4NtTY0bGm8nn9NQpOy0O4&#10;U6HPOltkti9k6R6tV2o6GfZrEIGG8C/+c590nD/P4PtMvEB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PxGRG+AAAA3AAAAA8AAAAAAAAAAAAAAAAAmAIAAGRycy9kb3ducmV2&#10;LnhtbFBLBQYAAAAABAAEAPUAAACDAwAAAAA=&#10;" strokeweight=".5pt">
                  <v:textbox>
                    <w:txbxContent>
                      <w:p w:rsidR="0044261D" w:rsidRPr="003E47B2" w:rsidRDefault="0044261D" w:rsidP="00D83AA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3E47B2">
                          <w:rPr>
                            <w:sz w:val="20"/>
                            <w:szCs w:val="20"/>
                          </w:rPr>
                          <w:t>Частные характеристики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83AA8" w:rsidRPr="00796236" w:rsidRDefault="00D83AA8" w:rsidP="00D83AA8">
      <w:pPr>
        <w:shd w:val="clear" w:color="auto" w:fill="FFFFFF"/>
        <w:spacing w:line="360" w:lineRule="auto"/>
        <w:ind w:firstLine="720"/>
        <w:jc w:val="both"/>
        <w:rPr>
          <w:spacing w:val="-5"/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spacing w:line="360" w:lineRule="auto"/>
        <w:ind w:firstLine="720"/>
        <w:jc w:val="both"/>
        <w:rPr>
          <w:spacing w:val="-5"/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spacing w:line="360" w:lineRule="auto"/>
        <w:ind w:firstLine="720"/>
        <w:jc w:val="both"/>
        <w:rPr>
          <w:spacing w:val="-5"/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spacing w:line="360" w:lineRule="auto"/>
        <w:ind w:firstLine="720"/>
        <w:jc w:val="both"/>
        <w:rPr>
          <w:spacing w:val="-5"/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spacing w:line="360" w:lineRule="auto"/>
        <w:ind w:firstLine="720"/>
        <w:jc w:val="both"/>
        <w:rPr>
          <w:spacing w:val="-5"/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spacing w:line="360" w:lineRule="auto"/>
        <w:ind w:firstLine="720"/>
        <w:jc w:val="both"/>
        <w:rPr>
          <w:spacing w:val="-5"/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spacing w:line="360" w:lineRule="auto"/>
        <w:ind w:firstLine="720"/>
        <w:jc w:val="both"/>
        <w:rPr>
          <w:spacing w:val="-5"/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spacing w:line="360" w:lineRule="auto"/>
        <w:ind w:firstLine="720"/>
        <w:jc w:val="both"/>
        <w:rPr>
          <w:spacing w:val="-5"/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spacing w:line="360" w:lineRule="auto"/>
        <w:ind w:firstLine="720"/>
        <w:jc w:val="both"/>
        <w:rPr>
          <w:spacing w:val="-5"/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spacing w:line="360" w:lineRule="auto"/>
        <w:ind w:firstLine="720"/>
        <w:jc w:val="both"/>
        <w:rPr>
          <w:spacing w:val="-5"/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spacing w:line="360" w:lineRule="auto"/>
        <w:ind w:firstLine="720"/>
        <w:jc w:val="both"/>
        <w:rPr>
          <w:spacing w:val="-5"/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spacing w:line="360" w:lineRule="auto"/>
        <w:ind w:firstLine="720"/>
        <w:jc w:val="both"/>
        <w:rPr>
          <w:spacing w:val="-5"/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spacing w:line="360" w:lineRule="auto"/>
        <w:ind w:firstLine="720"/>
        <w:jc w:val="both"/>
        <w:rPr>
          <w:spacing w:val="-5"/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spacing w:line="360" w:lineRule="auto"/>
        <w:ind w:firstLine="720"/>
        <w:jc w:val="both"/>
        <w:rPr>
          <w:spacing w:val="-5"/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spacing w:line="360" w:lineRule="auto"/>
        <w:ind w:firstLine="720"/>
        <w:jc w:val="both"/>
        <w:rPr>
          <w:spacing w:val="-5"/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spacing w:line="360" w:lineRule="auto"/>
        <w:ind w:firstLine="720"/>
        <w:jc w:val="both"/>
        <w:rPr>
          <w:spacing w:val="-5"/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spacing w:line="360" w:lineRule="auto"/>
        <w:ind w:firstLine="720"/>
        <w:jc w:val="both"/>
        <w:rPr>
          <w:spacing w:val="-5"/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spacing w:line="360" w:lineRule="auto"/>
        <w:ind w:firstLine="720"/>
        <w:jc w:val="both"/>
        <w:rPr>
          <w:spacing w:val="-5"/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spacing w:line="360" w:lineRule="auto"/>
        <w:ind w:firstLine="720"/>
        <w:jc w:val="both"/>
        <w:rPr>
          <w:spacing w:val="-5"/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spacing w:line="360" w:lineRule="auto"/>
        <w:ind w:firstLine="720"/>
        <w:jc w:val="both"/>
        <w:rPr>
          <w:spacing w:val="-2"/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spacing w:line="360" w:lineRule="auto"/>
        <w:ind w:firstLine="720"/>
        <w:jc w:val="both"/>
        <w:rPr>
          <w:spacing w:val="-2"/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spacing w:line="360" w:lineRule="auto"/>
        <w:ind w:firstLine="720"/>
        <w:jc w:val="both"/>
        <w:rPr>
          <w:spacing w:val="-2"/>
          <w:sz w:val="28"/>
          <w:szCs w:val="28"/>
        </w:rPr>
      </w:pPr>
    </w:p>
    <w:p w:rsidR="00D83AA8" w:rsidRPr="00796236" w:rsidRDefault="00D83AA8" w:rsidP="00D83AA8">
      <w:pPr>
        <w:shd w:val="clear" w:color="auto" w:fill="FFFFFF"/>
        <w:spacing w:line="360" w:lineRule="auto"/>
        <w:ind w:firstLine="720"/>
        <w:jc w:val="both"/>
        <w:rPr>
          <w:spacing w:val="-2"/>
          <w:sz w:val="28"/>
          <w:szCs w:val="28"/>
        </w:rPr>
      </w:pPr>
    </w:p>
    <w:p w:rsidR="00D83AA8" w:rsidRPr="00796236" w:rsidRDefault="00F07406" w:rsidP="00D83AA8">
      <w:pPr>
        <w:shd w:val="clear" w:color="auto" w:fill="FFFFFF"/>
        <w:ind w:firstLine="709"/>
        <w:jc w:val="both"/>
        <w:rPr>
          <w:spacing w:val="-5"/>
          <w:sz w:val="28"/>
          <w:szCs w:val="28"/>
        </w:rPr>
      </w:pPr>
      <w:r>
        <w:rPr>
          <w:spacing w:val="-2"/>
          <w:sz w:val="28"/>
          <w:szCs w:val="28"/>
        </w:rPr>
        <w:t>Рис.</w:t>
      </w:r>
      <w:r w:rsidR="00D83AA8" w:rsidRPr="00796236">
        <w:rPr>
          <w:spacing w:val="-2"/>
          <w:sz w:val="28"/>
          <w:szCs w:val="28"/>
        </w:rPr>
        <w:t xml:space="preserve"> 2 Алгоритм ф</w:t>
      </w:r>
      <w:r w:rsidR="00D83AA8" w:rsidRPr="00796236">
        <w:rPr>
          <w:spacing w:val="-5"/>
          <w:sz w:val="28"/>
          <w:szCs w:val="28"/>
        </w:rPr>
        <w:t>ункционального анализа системы управления инвестиц</w:t>
      </w:r>
      <w:r w:rsidR="00D83AA8" w:rsidRPr="00796236">
        <w:rPr>
          <w:spacing w:val="-5"/>
          <w:sz w:val="28"/>
          <w:szCs w:val="28"/>
        </w:rPr>
        <w:t>и</w:t>
      </w:r>
      <w:r w:rsidR="00D83AA8" w:rsidRPr="00796236">
        <w:rPr>
          <w:spacing w:val="-5"/>
          <w:sz w:val="28"/>
          <w:szCs w:val="28"/>
        </w:rPr>
        <w:t>онно-инновационной деятельностью</w:t>
      </w:r>
    </w:p>
    <w:p w:rsidR="00B05989" w:rsidRPr="00796236" w:rsidRDefault="00B05989" w:rsidP="00B05989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lastRenderedPageBreak/>
        <w:t>Объектом исследования функционального анализа являются как общие мет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 xml:space="preserve">ды, правила и механизмы управления системой в целом, так и ее составных частей (уровней, подуровней, фаз, функций). </w:t>
      </w:r>
    </w:p>
    <w:p w:rsidR="00B05989" w:rsidRPr="00796236" w:rsidRDefault="00B05989" w:rsidP="00B05989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Совокупность качественных и количественных характеристик исследуемых процессов управления инвестициями подразделяют</w:t>
      </w:r>
      <w:r w:rsidR="009B4B47">
        <w:rPr>
          <w:spacing w:val="-6"/>
          <w:sz w:val="28"/>
          <w:szCs w:val="28"/>
        </w:rPr>
        <w:t>ся</w:t>
      </w:r>
      <w:r w:rsidRPr="00796236">
        <w:rPr>
          <w:spacing w:val="-6"/>
          <w:sz w:val="28"/>
          <w:szCs w:val="28"/>
        </w:rPr>
        <w:t xml:space="preserve"> </w:t>
      </w:r>
      <w:proofErr w:type="gramStart"/>
      <w:r w:rsidRPr="00796236">
        <w:rPr>
          <w:spacing w:val="-6"/>
          <w:sz w:val="28"/>
          <w:szCs w:val="28"/>
        </w:rPr>
        <w:t>на</w:t>
      </w:r>
      <w:proofErr w:type="gramEnd"/>
      <w:r w:rsidRPr="00796236">
        <w:rPr>
          <w:spacing w:val="-6"/>
          <w:sz w:val="28"/>
          <w:szCs w:val="28"/>
        </w:rPr>
        <w:t xml:space="preserve">: </w:t>
      </w:r>
    </w:p>
    <w:p w:rsidR="00B05989" w:rsidRPr="00796236" w:rsidRDefault="00B05989" w:rsidP="00B05989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6236">
        <w:rPr>
          <w:b/>
          <w:spacing w:val="-6"/>
          <w:sz w:val="28"/>
          <w:szCs w:val="28"/>
        </w:rPr>
        <w:t>структурные характеристики,</w:t>
      </w:r>
      <w:r w:rsidRPr="00796236">
        <w:rPr>
          <w:spacing w:val="-6"/>
          <w:sz w:val="28"/>
          <w:szCs w:val="28"/>
        </w:rPr>
        <w:t xml:space="preserve"> которые позволяют оценить структуру пр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 xml:space="preserve">цесса исследуемой системы управления. К ним относят: общее количество функций управления, </w:t>
      </w:r>
      <w:r w:rsidR="003152A2">
        <w:rPr>
          <w:spacing w:val="-6"/>
          <w:sz w:val="28"/>
          <w:szCs w:val="28"/>
        </w:rPr>
        <w:t>их количество</w:t>
      </w:r>
      <w:r w:rsidRPr="00796236">
        <w:rPr>
          <w:spacing w:val="-6"/>
          <w:sz w:val="28"/>
          <w:szCs w:val="28"/>
        </w:rPr>
        <w:t xml:space="preserve"> на каждом уровне, взаимодействие и взаимовлияние</w:t>
      </w:r>
      <w:r w:rsidR="009B4B47">
        <w:rPr>
          <w:spacing w:val="-6"/>
          <w:sz w:val="28"/>
          <w:szCs w:val="28"/>
        </w:rPr>
        <w:t>;</w:t>
      </w:r>
      <w:r w:rsidRPr="00796236">
        <w:rPr>
          <w:spacing w:val="-6"/>
          <w:sz w:val="28"/>
          <w:szCs w:val="28"/>
        </w:rPr>
        <w:t xml:space="preserve"> к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>личество</w:t>
      </w:r>
      <w:r w:rsidR="009B4B47">
        <w:rPr>
          <w:spacing w:val="-6"/>
          <w:sz w:val="28"/>
          <w:szCs w:val="28"/>
        </w:rPr>
        <w:t xml:space="preserve"> функций</w:t>
      </w:r>
      <w:r w:rsidRPr="00796236">
        <w:rPr>
          <w:spacing w:val="-6"/>
          <w:sz w:val="28"/>
          <w:szCs w:val="28"/>
        </w:rPr>
        <w:t xml:space="preserve">, соответствующее специфике воздействия вышестоящего уровня, а также время, необходимое для завершения </w:t>
      </w:r>
      <w:r w:rsidR="009B4B47">
        <w:rPr>
          <w:spacing w:val="-6"/>
          <w:sz w:val="28"/>
          <w:szCs w:val="28"/>
        </w:rPr>
        <w:t xml:space="preserve">каждой </w:t>
      </w:r>
      <w:r w:rsidRPr="00796236">
        <w:rPr>
          <w:spacing w:val="-6"/>
          <w:sz w:val="28"/>
          <w:szCs w:val="28"/>
        </w:rPr>
        <w:t xml:space="preserve">отдельной </w:t>
      </w:r>
      <w:r w:rsidR="009B4B47">
        <w:rPr>
          <w:spacing w:val="-6"/>
          <w:sz w:val="28"/>
          <w:szCs w:val="28"/>
        </w:rPr>
        <w:t>из них</w:t>
      </w:r>
      <w:r w:rsidRPr="00796236">
        <w:rPr>
          <w:spacing w:val="-6"/>
          <w:sz w:val="28"/>
          <w:szCs w:val="28"/>
        </w:rPr>
        <w:t>.</w:t>
      </w:r>
      <w:r w:rsidR="009B4B47">
        <w:rPr>
          <w:spacing w:val="-6"/>
          <w:sz w:val="28"/>
          <w:szCs w:val="28"/>
        </w:rPr>
        <w:t xml:space="preserve"> </w:t>
      </w:r>
      <w:r w:rsidRPr="00796236">
        <w:rPr>
          <w:spacing w:val="-6"/>
          <w:sz w:val="28"/>
          <w:szCs w:val="28"/>
        </w:rPr>
        <w:t xml:space="preserve">Анализируя  </w:t>
      </w:r>
      <w:r w:rsidRPr="009B4B47">
        <w:rPr>
          <w:spacing w:val="-6"/>
          <w:sz w:val="28"/>
          <w:szCs w:val="28"/>
        </w:rPr>
        <w:t>структурные характеристики</w:t>
      </w:r>
      <w:r w:rsidRPr="00796236">
        <w:rPr>
          <w:b/>
          <w:spacing w:val="-6"/>
          <w:sz w:val="28"/>
          <w:szCs w:val="28"/>
        </w:rPr>
        <w:t xml:space="preserve"> </w:t>
      </w:r>
      <w:r w:rsidRPr="00796236">
        <w:rPr>
          <w:spacing w:val="-6"/>
          <w:sz w:val="28"/>
          <w:szCs w:val="28"/>
        </w:rPr>
        <w:t>процессов управления необходимо оценивать про</w:t>
      </w:r>
      <w:r w:rsidRPr="00796236">
        <w:rPr>
          <w:spacing w:val="-6"/>
          <w:sz w:val="28"/>
          <w:szCs w:val="28"/>
        </w:rPr>
        <w:t>ч</w:t>
      </w:r>
      <w:r w:rsidRPr="00796236">
        <w:rPr>
          <w:spacing w:val="-6"/>
          <w:sz w:val="28"/>
          <w:szCs w:val="28"/>
        </w:rPr>
        <w:t>ность структуры, определяемой количеством информационных потоков между ее элементами, структурную перегруженность системы управления существующими связями;</w:t>
      </w:r>
    </w:p>
    <w:p w:rsidR="00B05989" w:rsidRPr="00796236" w:rsidRDefault="00B05989" w:rsidP="00B05989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6236">
        <w:rPr>
          <w:b/>
          <w:spacing w:val="-6"/>
          <w:sz w:val="28"/>
          <w:szCs w:val="28"/>
        </w:rPr>
        <w:t>частные</w:t>
      </w:r>
      <w:r w:rsidRPr="00796236">
        <w:rPr>
          <w:spacing w:val="-6"/>
          <w:sz w:val="28"/>
          <w:szCs w:val="28"/>
        </w:rPr>
        <w:t xml:space="preserve"> </w:t>
      </w:r>
      <w:r w:rsidRPr="00796236">
        <w:rPr>
          <w:b/>
          <w:spacing w:val="-6"/>
          <w:sz w:val="28"/>
          <w:szCs w:val="28"/>
        </w:rPr>
        <w:t>характеристики</w:t>
      </w:r>
      <w:r w:rsidRPr="00796236">
        <w:rPr>
          <w:spacing w:val="-6"/>
          <w:sz w:val="28"/>
          <w:szCs w:val="28"/>
        </w:rPr>
        <w:t>, с помощью которых можно определить свойства отдельных этапов процесса. Среди них: число информационных потоков на входе и выходе каждой функции, количество задач, которые приходится решать при ос</w:t>
      </w:r>
      <w:r w:rsidRPr="00796236">
        <w:rPr>
          <w:spacing w:val="-6"/>
          <w:sz w:val="28"/>
          <w:szCs w:val="28"/>
        </w:rPr>
        <w:t>у</w:t>
      </w:r>
      <w:r w:rsidRPr="00796236">
        <w:rPr>
          <w:spacing w:val="-6"/>
          <w:sz w:val="28"/>
          <w:szCs w:val="28"/>
        </w:rPr>
        <w:t>ществлении функции управления, объемы поступающей и выходящей информации, число и характеристики используемых алгоритмов при выполнении функций упра</w:t>
      </w:r>
      <w:r w:rsidRPr="00796236">
        <w:rPr>
          <w:spacing w:val="-6"/>
          <w:sz w:val="28"/>
          <w:szCs w:val="28"/>
        </w:rPr>
        <w:t>в</w:t>
      </w:r>
      <w:r w:rsidRPr="00796236">
        <w:rPr>
          <w:spacing w:val="-6"/>
          <w:sz w:val="28"/>
          <w:szCs w:val="28"/>
        </w:rPr>
        <w:t>ляющего воздействия, продолжительность решения той или иной частной задачи;</w:t>
      </w:r>
    </w:p>
    <w:p w:rsidR="001E292D" w:rsidRPr="00796236" w:rsidRDefault="001E292D" w:rsidP="001E292D">
      <w:pPr>
        <w:shd w:val="clear" w:color="auto" w:fill="FFFFFF"/>
        <w:ind w:firstLine="709"/>
        <w:jc w:val="both"/>
        <w:rPr>
          <w:b/>
          <w:spacing w:val="-6"/>
          <w:sz w:val="28"/>
          <w:szCs w:val="28"/>
        </w:rPr>
      </w:pPr>
      <w:r w:rsidRPr="00796236">
        <w:rPr>
          <w:b/>
          <w:spacing w:val="-6"/>
          <w:sz w:val="28"/>
          <w:szCs w:val="28"/>
        </w:rPr>
        <w:t>комплексные характеристики</w:t>
      </w:r>
      <w:r w:rsidRPr="00796236">
        <w:rPr>
          <w:spacing w:val="-6"/>
          <w:sz w:val="28"/>
          <w:szCs w:val="28"/>
        </w:rPr>
        <w:t>, которые включают в себя такие свойства как: непрерывность процесса управления, его оперативность, корректность, стабильность и эффективность.</w:t>
      </w:r>
    </w:p>
    <w:p w:rsidR="001E292D" w:rsidRPr="00796236" w:rsidRDefault="001E292D" w:rsidP="001E292D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Непрерывность – это отсутствие между последовательно выполняемыми пр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>цессами или этапами системы управления паузы, наличие которой, как правило, приводит к снижению качества выполняемой работы.</w:t>
      </w:r>
    </w:p>
    <w:p w:rsidR="001E292D" w:rsidRPr="00796236" w:rsidRDefault="001E292D" w:rsidP="001E292D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Оперативность – это свойство процесса управления своевременно и с надл</w:t>
      </w:r>
      <w:r w:rsidRPr="00796236">
        <w:rPr>
          <w:spacing w:val="-6"/>
          <w:sz w:val="28"/>
          <w:szCs w:val="28"/>
        </w:rPr>
        <w:t>е</w:t>
      </w:r>
      <w:r w:rsidRPr="00796236">
        <w:rPr>
          <w:spacing w:val="-6"/>
          <w:sz w:val="28"/>
          <w:szCs w:val="28"/>
        </w:rPr>
        <w:t>жащим уровнем качества воздействовать на объект управления и обеспечивать з</w:t>
      </w:r>
      <w:r w:rsidRPr="00796236">
        <w:rPr>
          <w:spacing w:val="-6"/>
          <w:sz w:val="28"/>
          <w:szCs w:val="28"/>
        </w:rPr>
        <w:t>а</w:t>
      </w:r>
      <w:r w:rsidRPr="00796236">
        <w:rPr>
          <w:spacing w:val="-6"/>
          <w:sz w:val="28"/>
          <w:szCs w:val="28"/>
        </w:rPr>
        <w:t>вершени</w:t>
      </w:r>
      <w:r w:rsidR="00CF38E7">
        <w:rPr>
          <w:spacing w:val="-6"/>
          <w:sz w:val="28"/>
          <w:szCs w:val="28"/>
        </w:rPr>
        <w:t>е</w:t>
      </w:r>
      <w:r w:rsidRPr="00796236">
        <w:rPr>
          <w:spacing w:val="-6"/>
          <w:sz w:val="28"/>
          <w:szCs w:val="28"/>
        </w:rPr>
        <w:t xml:space="preserve"> процесса (этапа) в установленные сроки. </w:t>
      </w:r>
    </w:p>
    <w:p w:rsidR="001E292D" w:rsidRPr="00796236" w:rsidRDefault="001E292D" w:rsidP="001E292D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Корректность – это обеспечение соответствия реального состояния управля</w:t>
      </w:r>
      <w:r w:rsidRPr="00796236">
        <w:rPr>
          <w:spacing w:val="-6"/>
          <w:sz w:val="28"/>
          <w:szCs w:val="28"/>
        </w:rPr>
        <w:t>е</w:t>
      </w:r>
      <w:r w:rsidRPr="00796236">
        <w:rPr>
          <w:spacing w:val="-6"/>
          <w:sz w:val="28"/>
          <w:szCs w:val="28"/>
        </w:rPr>
        <w:t xml:space="preserve">мого объекта </w:t>
      </w:r>
      <w:proofErr w:type="gramStart"/>
      <w:r w:rsidRPr="00796236">
        <w:rPr>
          <w:spacing w:val="-6"/>
          <w:sz w:val="28"/>
          <w:szCs w:val="28"/>
        </w:rPr>
        <w:t>запланированному</w:t>
      </w:r>
      <w:proofErr w:type="gramEnd"/>
      <w:r w:rsidRPr="00796236">
        <w:rPr>
          <w:spacing w:val="-6"/>
          <w:sz w:val="28"/>
          <w:szCs w:val="28"/>
        </w:rPr>
        <w:t>. Корректность управляющего воздействия можно оценить как отклонение реального дохода предприятия от его прогнозной оценки.</w:t>
      </w:r>
    </w:p>
    <w:p w:rsidR="001E292D" w:rsidRPr="00796236" w:rsidRDefault="001E292D" w:rsidP="001E292D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Стабильность – это способность процесса управления противостоять возм</w:t>
      </w:r>
      <w:r w:rsidRPr="00796236">
        <w:rPr>
          <w:spacing w:val="-6"/>
          <w:sz w:val="28"/>
          <w:szCs w:val="28"/>
        </w:rPr>
        <w:t>у</w:t>
      </w:r>
      <w:r w:rsidRPr="00796236">
        <w:rPr>
          <w:spacing w:val="-6"/>
          <w:sz w:val="28"/>
          <w:szCs w:val="28"/>
        </w:rPr>
        <w:t>щающим воздействиям внутренней и внешней среды.</w:t>
      </w:r>
    </w:p>
    <w:p w:rsidR="001E292D" w:rsidRPr="00796236" w:rsidRDefault="001E292D" w:rsidP="001E292D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 xml:space="preserve">Эффективность процесса управления – это соответствие реальных результатов управляющего воздействия </w:t>
      </w:r>
      <w:proofErr w:type="gramStart"/>
      <w:r w:rsidRPr="00796236">
        <w:rPr>
          <w:spacing w:val="-6"/>
          <w:sz w:val="28"/>
          <w:szCs w:val="28"/>
        </w:rPr>
        <w:t>планируемым</w:t>
      </w:r>
      <w:proofErr w:type="gramEnd"/>
      <w:r w:rsidRPr="00796236">
        <w:rPr>
          <w:spacing w:val="-6"/>
          <w:sz w:val="28"/>
          <w:szCs w:val="28"/>
        </w:rPr>
        <w:t>.</w:t>
      </w:r>
    </w:p>
    <w:p w:rsidR="00D83AA8" w:rsidRPr="00796236" w:rsidRDefault="00D83AA8" w:rsidP="00D83AA8">
      <w:pPr>
        <w:shd w:val="clear" w:color="auto" w:fill="FFFFFF"/>
        <w:ind w:firstLine="709"/>
        <w:jc w:val="both"/>
        <w:rPr>
          <w:i/>
          <w:iCs/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Постановка задачи, связанной с обоснованием динамических характеристик системы, предполагает учет критериев эффективности, формулируется следующим образом: необходимо создать процесс управления инвестициями</w:t>
      </w:r>
      <w:proofErr w:type="gramStart"/>
      <w:r w:rsidRPr="00796236">
        <w:rPr>
          <w:spacing w:val="-6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pacing w:val="-5"/>
              </w:rPr>
            </m:ctrlPr>
          </m:sSubPr>
          <m:e>
            <m:r>
              <w:rPr>
                <w:rFonts w:ascii="Cambria Math" w:hAnsi="Cambria Math"/>
                <w:spacing w:val="-5"/>
              </w:rPr>
              <m:t>u</m:t>
            </m:r>
          </m:e>
          <m:sub>
            <m:r>
              <w:rPr>
                <w:rFonts w:ascii="Cambria Math" w:hAnsi="Cambria Math"/>
                <w:spacing w:val="-5"/>
              </w:rPr>
              <m:t>t</m:t>
            </m:r>
          </m:sub>
        </m:sSub>
        <m:r>
          <w:rPr>
            <w:rFonts w:ascii="Cambria Math" w:hAnsi="Cambria Math"/>
            <w:spacing w:val="-5"/>
          </w:rPr>
          <m:t>∈</m:t>
        </m:r>
        <m:sSub>
          <m:sSubPr>
            <m:ctrlPr>
              <w:rPr>
                <w:rFonts w:ascii="Cambria Math" w:hAnsi="Cambria Math"/>
                <w:i/>
                <w:spacing w:val="-5"/>
              </w:rPr>
            </m:ctrlPr>
          </m:sSubPr>
          <m:e>
            <m:r>
              <w:rPr>
                <w:rFonts w:ascii="Cambria Math" w:hAnsi="Cambria Math"/>
                <w:spacing w:val="-5"/>
              </w:rPr>
              <m:t>U</m:t>
            </m:r>
          </m:e>
          <m:sub>
            <m:r>
              <w:rPr>
                <w:rFonts w:ascii="Cambria Math" w:hAnsi="Cambria Math"/>
                <w:spacing w:val="-5"/>
              </w:rPr>
              <m:t>t</m:t>
            </m:r>
          </m:sub>
        </m:sSub>
      </m:oMath>
      <w:r w:rsidRPr="00796236">
        <w:rPr>
          <w:i/>
          <w:iCs/>
          <w:spacing w:val="-6"/>
          <w:sz w:val="28"/>
          <w:szCs w:val="28"/>
        </w:rPr>
        <w:t>,</w:t>
      </w:r>
      <w:proofErr w:type="gramEnd"/>
      <w:r w:rsidRPr="00796236">
        <w:rPr>
          <w:iCs/>
          <w:spacing w:val="-6"/>
          <w:sz w:val="28"/>
          <w:szCs w:val="28"/>
        </w:rPr>
        <w:t>который обеспечит</w:t>
      </w:r>
      <w:r w:rsidRPr="00796236">
        <w:rPr>
          <w:i/>
          <w:iCs/>
          <w:spacing w:val="-6"/>
          <w:sz w:val="28"/>
          <w:szCs w:val="28"/>
        </w:rPr>
        <w:t xml:space="preserve"> </w:t>
      </w:r>
      <w:r w:rsidRPr="00796236">
        <w:rPr>
          <w:spacing w:val="-6"/>
          <w:sz w:val="28"/>
          <w:szCs w:val="28"/>
        </w:rPr>
        <w:t xml:space="preserve">планируемые значения показателя эффективности </w:t>
      </w:r>
      <w:r w:rsidRPr="00796236">
        <w:rPr>
          <w:i/>
          <w:iCs/>
          <w:spacing w:val="-6"/>
          <w:sz w:val="28"/>
          <w:szCs w:val="28"/>
          <w:lang w:val="en-US"/>
        </w:rPr>
        <w:t>s</w:t>
      </w:r>
      <w:r w:rsidRPr="00796236">
        <w:rPr>
          <w:i/>
          <w:iCs/>
          <w:spacing w:val="-6"/>
          <w:sz w:val="28"/>
          <w:szCs w:val="28"/>
        </w:rPr>
        <w:t xml:space="preserve"> </w:t>
      </w:r>
      <w:r w:rsidRPr="00796236">
        <w:rPr>
          <w:spacing w:val="-6"/>
          <w:sz w:val="28"/>
          <w:szCs w:val="28"/>
        </w:rPr>
        <w:t>при заданных услов</w:t>
      </w:r>
      <w:r w:rsidRPr="00796236">
        <w:rPr>
          <w:spacing w:val="-6"/>
          <w:sz w:val="28"/>
          <w:szCs w:val="28"/>
        </w:rPr>
        <w:t>и</w:t>
      </w:r>
      <w:r w:rsidRPr="00796236">
        <w:rPr>
          <w:spacing w:val="-6"/>
          <w:sz w:val="28"/>
          <w:szCs w:val="28"/>
        </w:rPr>
        <w:t xml:space="preserve">ях выбора </w:t>
      </w:r>
      <m:oMath>
        <m:r>
          <w:rPr>
            <w:rFonts w:ascii="Cambria Math" w:hAnsi="Cambria Math"/>
          </w:rPr>
          <m:t>φ⊂Z:</m:t>
        </m:r>
      </m:oMath>
      <w:r w:rsidRPr="00796236">
        <w:rPr>
          <w:iCs/>
          <w:spacing w:val="-6"/>
          <w:sz w:val="28"/>
          <w:szCs w:val="28"/>
        </w:rPr>
        <w:t>. Тогда соответствующая модель будет выглядеть следующим обр</w:t>
      </w:r>
      <w:r w:rsidRPr="00796236">
        <w:rPr>
          <w:iCs/>
          <w:spacing w:val="-6"/>
          <w:sz w:val="28"/>
          <w:szCs w:val="28"/>
        </w:rPr>
        <w:t>а</w:t>
      </w:r>
      <w:r w:rsidRPr="00796236">
        <w:rPr>
          <w:iCs/>
          <w:spacing w:val="-6"/>
          <w:sz w:val="28"/>
          <w:szCs w:val="28"/>
        </w:rPr>
        <w:t>зом:</w:t>
      </w:r>
    </w:p>
    <w:p w:rsidR="00D83AA8" w:rsidRPr="00796236" w:rsidRDefault="00FB75B3" w:rsidP="00D83AA8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m:oMath>
        <m:r>
          <w:rPr>
            <w:rFonts w:ascii="Cambria Math" w:hAnsi="Cambria Math"/>
          </w:rPr>
          <m:t>s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t</m:t>
                </m:r>
              </m:e>
            </m:d>
            <m:r>
              <w:rPr>
                <w:rFonts w:ascii="Cambria Math" w:hAnsi="Cambria Math"/>
              </w:rPr>
              <m:t>,φ</m:t>
            </m:r>
          </m:e>
        </m:d>
        <m:r>
          <w:rPr>
            <w:rFonts w:ascii="Cambria Math" w:hAnsi="Cambria Math"/>
          </w:rPr>
          <m:t>⊂S, 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⊂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, φ⊂Z</m:t>
        </m:r>
      </m:oMath>
      <w:r w:rsidR="00D83AA8" w:rsidRPr="00796236">
        <w:rPr>
          <w:spacing w:val="-6"/>
          <w:sz w:val="28"/>
          <w:szCs w:val="28"/>
        </w:rPr>
        <w:t>,                                         (3)</w:t>
      </w:r>
    </w:p>
    <w:p w:rsidR="00D83AA8" w:rsidRPr="00796236" w:rsidRDefault="00D83AA8" w:rsidP="00D83AA8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Причем форма, в которой будут представлены управляющие воздействия, з</w:t>
      </w:r>
      <w:r w:rsidRPr="00796236">
        <w:rPr>
          <w:spacing w:val="-6"/>
          <w:sz w:val="28"/>
          <w:szCs w:val="28"/>
        </w:rPr>
        <w:t>а</w:t>
      </w:r>
      <w:r w:rsidRPr="00796236">
        <w:rPr>
          <w:spacing w:val="-6"/>
          <w:sz w:val="28"/>
          <w:szCs w:val="28"/>
        </w:rPr>
        <w:t xml:space="preserve">висит от выбранной системы управления, реализующей исследуемый процесс. Для </w:t>
      </w:r>
      <w:r w:rsidRPr="00796236">
        <w:rPr>
          <w:spacing w:val="-6"/>
          <w:sz w:val="28"/>
          <w:szCs w:val="28"/>
        </w:rPr>
        <w:lastRenderedPageBreak/>
        <w:t xml:space="preserve">системы управления инвестиционными процессами  воздействия </w:t>
      </w:r>
      <w:r w:rsidRPr="00796236">
        <w:rPr>
          <w:i/>
          <w:iCs/>
          <w:spacing w:val="-6"/>
          <w:sz w:val="28"/>
          <w:szCs w:val="28"/>
          <w:lang w:val="en-US"/>
        </w:rPr>
        <w:t>u</w:t>
      </w:r>
      <w:r w:rsidRPr="00796236">
        <w:rPr>
          <w:i/>
          <w:iCs/>
          <w:spacing w:val="-6"/>
          <w:sz w:val="28"/>
          <w:szCs w:val="28"/>
        </w:rPr>
        <w:t>(</w:t>
      </w:r>
      <w:r w:rsidRPr="00796236">
        <w:rPr>
          <w:i/>
          <w:iCs/>
          <w:spacing w:val="-6"/>
          <w:sz w:val="28"/>
          <w:szCs w:val="28"/>
          <w:lang w:val="en-US"/>
        </w:rPr>
        <w:t>f</w:t>
      </w:r>
      <w:r w:rsidRPr="00796236">
        <w:rPr>
          <w:i/>
          <w:iCs/>
          <w:spacing w:val="-6"/>
          <w:sz w:val="28"/>
          <w:szCs w:val="28"/>
        </w:rPr>
        <w:t xml:space="preserve">) </w:t>
      </w:r>
      <w:r w:rsidRPr="00796236">
        <w:rPr>
          <w:spacing w:val="-6"/>
          <w:sz w:val="28"/>
          <w:szCs w:val="28"/>
        </w:rPr>
        <w:t>формируются и передаются в виде информационных потоков, которые и определяют дальнейшее поведе</w:t>
      </w:r>
      <w:r w:rsidR="009961B8">
        <w:rPr>
          <w:spacing w:val="-6"/>
          <w:sz w:val="28"/>
          <w:szCs w:val="28"/>
        </w:rPr>
        <w:t>ние объекта управления. Условия</w:t>
      </w:r>
      <w:r w:rsidRPr="00796236">
        <w:rPr>
          <w:spacing w:val="-6"/>
          <w:sz w:val="28"/>
          <w:szCs w:val="28"/>
        </w:rPr>
        <w:t xml:space="preserve"> </w:t>
      </w:r>
      <m:oMath>
        <m:r>
          <w:rPr>
            <w:rFonts w:ascii="Cambria Math" w:hAnsi="Cambria Math"/>
          </w:rPr>
          <m:t>φ</m:t>
        </m:r>
      </m:oMath>
      <w:r w:rsidR="009961B8">
        <w:rPr>
          <w:spacing w:val="-6"/>
          <w:sz w:val="28"/>
          <w:szCs w:val="28"/>
        </w:rPr>
        <w:t xml:space="preserve">, </w:t>
      </w:r>
      <w:r w:rsidRPr="00796236">
        <w:rPr>
          <w:spacing w:val="-6"/>
          <w:sz w:val="28"/>
          <w:szCs w:val="28"/>
        </w:rPr>
        <w:t xml:space="preserve">в которых происходит оценка и выбор управляющего воздействия, включают значения тех параметров системы управления и окружающей среды, которые не зависят от управляющих воздействий </w:t>
      </w:r>
      <w:r w:rsidRPr="00796236">
        <w:rPr>
          <w:i/>
          <w:iCs/>
          <w:spacing w:val="-6"/>
          <w:sz w:val="28"/>
          <w:szCs w:val="28"/>
          <w:lang w:val="en-US"/>
        </w:rPr>
        <w:t>u</w:t>
      </w:r>
      <w:r w:rsidRPr="00796236">
        <w:rPr>
          <w:i/>
          <w:iCs/>
          <w:spacing w:val="-6"/>
          <w:sz w:val="28"/>
          <w:szCs w:val="28"/>
        </w:rPr>
        <w:t>(</w:t>
      </w:r>
      <w:r w:rsidRPr="00796236">
        <w:rPr>
          <w:i/>
          <w:iCs/>
          <w:spacing w:val="-6"/>
          <w:sz w:val="28"/>
          <w:szCs w:val="28"/>
          <w:lang w:val="en-US"/>
        </w:rPr>
        <w:t>t</w:t>
      </w:r>
      <w:r w:rsidRPr="00796236">
        <w:rPr>
          <w:i/>
          <w:iCs/>
          <w:spacing w:val="-6"/>
          <w:sz w:val="28"/>
          <w:szCs w:val="28"/>
        </w:rPr>
        <w:t xml:space="preserve">) </w:t>
      </w:r>
      <w:r w:rsidRPr="00796236">
        <w:rPr>
          <w:spacing w:val="-6"/>
          <w:sz w:val="28"/>
          <w:szCs w:val="28"/>
        </w:rPr>
        <w:t>но, тем не менее, оказывающих влияние на значение показателя эффективности.</w:t>
      </w:r>
    </w:p>
    <w:p w:rsidR="00D83AA8" w:rsidRPr="00796236" w:rsidRDefault="00D83AA8" w:rsidP="00D83AA8">
      <w:pPr>
        <w:pStyle w:val="a3"/>
        <w:numPr>
          <w:ilvl w:val="0"/>
          <w:numId w:val="3"/>
        </w:numPr>
        <w:tabs>
          <w:tab w:val="left" w:pos="1106"/>
        </w:tabs>
        <w:autoSpaceDE w:val="0"/>
        <w:autoSpaceDN w:val="0"/>
        <w:adjustRightInd w:val="0"/>
        <w:ind w:left="42" w:firstLine="678"/>
        <w:jc w:val="both"/>
        <w:rPr>
          <w:b/>
          <w:spacing w:val="-6"/>
          <w:highlight w:val="white"/>
        </w:rPr>
      </w:pPr>
      <w:r w:rsidRPr="00796236">
        <w:rPr>
          <w:b/>
          <w:spacing w:val="-6"/>
        </w:rPr>
        <w:t>Сформулированы методические аспекты применения методов теории нечетких множе</w:t>
      </w:r>
      <w:proofErr w:type="gramStart"/>
      <w:r w:rsidRPr="00796236">
        <w:rPr>
          <w:b/>
          <w:spacing w:val="-6"/>
        </w:rPr>
        <w:t>ств дл</w:t>
      </w:r>
      <w:proofErr w:type="gramEnd"/>
      <w:r w:rsidRPr="00796236">
        <w:rPr>
          <w:b/>
          <w:spacing w:val="-6"/>
        </w:rPr>
        <w:t>я создания моделей расчета эффективности инвестиц</w:t>
      </w:r>
      <w:r w:rsidRPr="00796236">
        <w:rPr>
          <w:b/>
          <w:spacing w:val="-6"/>
        </w:rPr>
        <w:t>и</w:t>
      </w:r>
      <w:r w:rsidRPr="00796236">
        <w:rPr>
          <w:b/>
          <w:spacing w:val="-6"/>
        </w:rPr>
        <w:t xml:space="preserve">онно-инновационной деятельности с учетом риска. </w:t>
      </w:r>
    </w:p>
    <w:p w:rsidR="00F27E84" w:rsidRPr="00796236" w:rsidRDefault="00F27E84" w:rsidP="008E092D">
      <w:pPr>
        <w:ind w:firstLine="709"/>
        <w:jc w:val="both"/>
        <w:rPr>
          <w:color w:val="FF0000"/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Преимущество подхода нечеткой логики состоит в том, что при нечетком по</w:t>
      </w:r>
      <w:r w:rsidRPr="00796236">
        <w:rPr>
          <w:spacing w:val="-6"/>
          <w:sz w:val="28"/>
          <w:szCs w:val="28"/>
        </w:rPr>
        <w:t>д</w:t>
      </w:r>
      <w:r w:rsidRPr="00796236">
        <w:rPr>
          <w:spacing w:val="-6"/>
          <w:sz w:val="28"/>
          <w:szCs w:val="28"/>
        </w:rPr>
        <w:t>ходе можно не проводить ана</w:t>
      </w:r>
      <w:r w:rsidRPr="00796236">
        <w:rPr>
          <w:spacing w:val="-6"/>
          <w:sz w:val="28"/>
          <w:szCs w:val="28"/>
        </w:rPr>
        <w:softHyphen/>
        <w:t xml:space="preserve">литического описания процесса. </w:t>
      </w:r>
    </w:p>
    <w:p w:rsidR="00F27E84" w:rsidRPr="00796236" w:rsidRDefault="00F27E84" w:rsidP="000F7873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С точки зрения проектного аналитика интересна возможность перехода от функции полезности, определяемой действительными или целыми числами, к фун</w:t>
      </w:r>
      <w:r w:rsidRPr="00796236">
        <w:rPr>
          <w:spacing w:val="-6"/>
          <w:sz w:val="28"/>
          <w:szCs w:val="28"/>
        </w:rPr>
        <w:t>к</w:t>
      </w:r>
      <w:r w:rsidRPr="00796236">
        <w:rPr>
          <w:spacing w:val="-6"/>
          <w:sz w:val="28"/>
          <w:szCs w:val="28"/>
        </w:rPr>
        <w:t>ции полезности или предпочтения, заданной размытыми множествами.</w:t>
      </w:r>
    </w:p>
    <w:p w:rsidR="00F27E84" w:rsidRPr="00796236" w:rsidRDefault="00F27E84" w:rsidP="000F7873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Применение нечеткой логики в экспертных системах связано с формирован</w:t>
      </w:r>
      <w:r w:rsidRPr="00796236">
        <w:rPr>
          <w:spacing w:val="-6"/>
          <w:sz w:val="28"/>
          <w:szCs w:val="28"/>
        </w:rPr>
        <w:t>и</w:t>
      </w:r>
      <w:r w:rsidRPr="00796236">
        <w:rPr>
          <w:spacing w:val="-6"/>
          <w:sz w:val="28"/>
          <w:szCs w:val="28"/>
        </w:rPr>
        <w:t>ем набора критериев и оценкой их важности. Под критерием понимается способ в</w:t>
      </w:r>
      <w:r w:rsidRPr="00796236">
        <w:rPr>
          <w:spacing w:val="-6"/>
          <w:sz w:val="28"/>
          <w:szCs w:val="28"/>
        </w:rPr>
        <w:t>ы</w:t>
      </w:r>
      <w:r w:rsidRPr="00796236">
        <w:rPr>
          <w:spacing w:val="-6"/>
          <w:sz w:val="28"/>
          <w:szCs w:val="28"/>
        </w:rPr>
        <w:t>ражения различий в оценке альтернативных вариантов с точки зрения лица, прин</w:t>
      </w:r>
      <w:r w:rsidRPr="00796236">
        <w:rPr>
          <w:spacing w:val="-6"/>
          <w:sz w:val="28"/>
          <w:szCs w:val="28"/>
        </w:rPr>
        <w:t>и</w:t>
      </w:r>
      <w:r w:rsidRPr="00796236">
        <w:rPr>
          <w:spacing w:val="-6"/>
          <w:sz w:val="28"/>
          <w:szCs w:val="28"/>
        </w:rPr>
        <w:t>мающего решение (ЛПР).</w:t>
      </w:r>
    </w:p>
    <w:p w:rsidR="00F27E84" w:rsidRPr="00796236" w:rsidRDefault="00D05E18" w:rsidP="000F7873">
      <w:pPr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Допустим,</w:t>
      </w:r>
      <w:r w:rsidR="00F27E84" w:rsidRPr="00796236">
        <w:rPr>
          <w:spacing w:val="-6"/>
          <w:sz w:val="28"/>
          <w:szCs w:val="28"/>
        </w:rPr>
        <w:t xml:space="preserve"> предприятие осуществляет инновационную деятельность, предп</w:t>
      </w:r>
      <w:r w:rsidR="00F27E84" w:rsidRPr="00796236">
        <w:rPr>
          <w:spacing w:val="-6"/>
          <w:sz w:val="28"/>
          <w:szCs w:val="28"/>
        </w:rPr>
        <w:t>о</w:t>
      </w:r>
      <w:r w:rsidR="00F27E84" w:rsidRPr="00796236">
        <w:rPr>
          <w:spacing w:val="-6"/>
          <w:sz w:val="28"/>
          <w:szCs w:val="28"/>
        </w:rPr>
        <w:t>лагающую разработку инвестиционного проекта</w:t>
      </w:r>
      <w:r>
        <w:rPr>
          <w:spacing w:val="-6"/>
          <w:sz w:val="28"/>
          <w:szCs w:val="28"/>
        </w:rPr>
        <w:t xml:space="preserve"> на основе</w:t>
      </w:r>
      <w:r w:rsidR="00F27E84" w:rsidRPr="00796236">
        <w:rPr>
          <w:spacing w:val="-6"/>
          <w:sz w:val="28"/>
          <w:szCs w:val="28"/>
        </w:rPr>
        <w:t xml:space="preserve"> модел</w:t>
      </w:r>
      <w:r>
        <w:rPr>
          <w:spacing w:val="-6"/>
          <w:sz w:val="28"/>
          <w:szCs w:val="28"/>
        </w:rPr>
        <w:t>и</w:t>
      </w:r>
      <w:r w:rsidR="00F27E84" w:rsidRPr="00796236">
        <w:rPr>
          <w:spacing w:val="-6"/>
          <w:sz w:val="28"/>
          <w:szCs w:val="28"/>
        </w:rPr>
        <w:t>, определяющ</w:t>
      </w:r>
      <w:r>
        <w:rPr>
          <w:spacing w:val="-6"/>
          <w:sz w:val="28"/>
          <w:szCs w:val="28"/>
        </w:rPr>
        <w:t>ей</w:t>
      </w:r>
      <w:r w:rsidR="00F27E84" w:rsidRPr="00796236">
        <w:rPr>
          <w:spacing w:val="-6"/>
          <w:sz w:val="28"/>
          <w:szCs w:val="28"/>
        </w:rPr>
        <w:t xml:space="preserve"> взаимосвязь входных и выходных параметров. На проект действуют внешние факт</w:t>
      </w:r>
      <w:r w:rsidR="00F27E84" w:rsidRPr="00796236">
        <w:rPr>
          <w:spacing w:val="-6"/>
          <w:sz w:val="28"/>
          <w:szCs w:val="28"/>
        </w:rPr>
        <w:t>о</w:t>
      </w:r>
      <w:r w:rsidR="00F27E84" w:rsidRPr="00796236">
        <w:rPr>
          <w:spacing w:val="-6"/>
          <w:sz w:val="28"/>
          <w:szCs w:val="28"/>
        </w:rPr>
        <w:t>ры, параметры которых раздел</w:t>
      </w:r>
      <w:r w:rsidR="00590D55">
        <w:rPr>
          <w:spacing w:val="-6"/>
          <w:sz w:val="28"/>
          <w:szCs w:val="28"/>
        </w:rPr>
        <w:t>яются</w:t>
      </w:r>
      <w:r w:rsidR="00F27E84" w:rsidRPr="00796236">
        <w:rPr>
          <w:spacing w:val="-6"/>
          <w:sz w:val="28"/>
          <w:szCs w:val="28"/>
        </w:rPr>
        <w:t xml:space="preserve"> на  макро- и микроэкономические и оцени</w:t>
      </w:r>
      <w:r w:rsidR="00A615FA">
        <w:rPr>
          <w:spacing w:val="-6"/>
          <w:sz w:val="28"/>
          <w:szCs w:val="28"/>
        </w:rPr>
        <w:t>в</w:t>
      </w:r>
      <w:r w:rsidR="00A615FA">
        <w:rPr>
          <w:spacing w:val="-6"/>
          <w:sz w:val="28"/>
          <w:szCs w:val="28"/>
        </w:rPr>
        <w:t>а</w:t>
      </w:r>
      <w:r w:rsidR="00A615FA">
        <w:rPr>
          <w:spacing w:val="-6"/>
          <w:sz w:val="28"/>
          <w:szCs w:val="28"/>
        </w:rPr>
        <w:t>ются</w:t>
      </w:r>
      <w:r w:rsidR="00F27E84" w:rsidRPr="00796236">
        <w:rPr>
          <w:spacing w:val="-6"/>
          <w:sz w:val="28"/>
          <w:szCs w:val="28"/>
        </w:rPr>
        <w:t xml:space="preserve"> несколькими методами: статистическими, экономико-математическими и м</w:t>
      </w:r>
      <w:r w:rsidR="00F27E84" w:rsidRPr="00796236">
        <w:rPr>
          <w:spacing w:val="-6"/>
          <w:sz w:val="28"/>
          <w:szCs w:val="28"/>
        </w:rPr>
        <w:t>е</w:t>
      </w:r>
      <w:r w:rsidR="00F27E84" w:rsidRPr="00796236">
        <w:rPr>
          <w:spacing w:val="-6"/>
          <w:sz w:val="28"/>
          <w:szCs w:val="28"/>
        </w:rPr>
        <w:t>тодами экспертных оценок.</w:t>
      </w:r>
    </w:p>
    <w:p w:rsidR="00F27E84" w:rsidRPr="00796236" w:rsidRDefault="00F27E84" w:rsidP="000F7873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Вследствие уникальности каждого отдельного инвестиционного проекта, и</w:t>
      </w:r>
      <w:r w:rsidRPr="00796236">
        <w:rPr>
          <w:spacing w:val="-6"/>
          <w:sz w:val="28"/>
          <w:szCs w:val="28"/>
        </w:rPr>
        <w:t>с</w:t>
      </w:r>
      <w:r w:rsidRPr="00796236">
        <w:rPr>
          <w:spacing w:val="-6"/>
          <w:sz w:val="28"/>
          <w:szCs w:val="28"/>
        </w:rPr>
        <w:t xml:space="preserve">пользование методов статистики, как правило, затрудняется по двум причинам: во-первых, </w:t>
      </w:r>
      <w:r w:rsidR="00590D55">
        <w:rPr>
          <w:spacing w:val="-6"/>
          <w:sz w:val="28"/>
          <w:szCs w:val="28"/>
        </w:rPr>
        <w:t xml:space="preserve">возможное </w:t>
      </w:r>
      <w:r w:rsidRPr="00796236">
        <w:rPr>
          <w:spacing w:val="-6"/>
          <w:sz w:val="28"/>
          <w:szCs w:val="28"/>
        </w:rPr>
        <w:t>отсутств</w:t>
      </w:r>
      <w:r w:rsidR="00590D55">
        <w:rPr>
          <w:spacing w:val="-6"/>
          <w:sz w:val="28"/>
          <w:szCs w:val="28"/>
        </w:rPr>
        <w:t>ие</w:t>
      </w:r>
      <w:r w:rsidRPr="00796236">
        <w:rPr>
          <w:spacing w:val="-6"/>
          <w:sz w:val="28"/>
          <w:szCs w:val="28"/>
        </w:rPr>
        <w:t xml:space="preserve"> сами</w:t>
      </w:r>
      <w:r w:rsidR="00590D55">
        <w:rPr>
          <w:spacing w:val="-6"/>
          <w:sz w:val="28"/>
          <w:szCs w:val="28"/>
        </w:rPr>
        <w:t>х</w:t>
      </w:r>
      <w:r w:rsidRPr="00796236">
        <w:rPr>
          <w:spacing w:val="-6"/>
          <w:sz w:val="28"/>
          <w:szCs w:val="28"/>
        </w:rPr>
        <w:t xml:space="preserve"> статистически</w:t>
      </w:r>
      <w:r w:rsidR="00590D55">
        <w:rPr>
          <w:spacing w:val="-6"/>
          <w:sz w:val="28"/>
          <w:szCs w:val="28"/>
        </w:rPr>
        <w:t>х</w:t>
      </w:r>
      <w:r w:rsidRPr="00796236">
        <w:rPr>
          <w:spacing w:val="-6"/>
          <w:sz w:val="28"/>
          <w:szCs w:val="28"/>
        </w:rPr>
        <w:t xml:space="preserve"> данны</w:t>
      </w:r>
      <w:r w:rsidR="00590D55">
        <w:rPr>
          <w:spacing w:val="-6"/>
          <w:sz w:val="28"/>
          <w:szCs w:val="28"/>
        </w:rPr>
        <w:t>х</w:t>
      </w:r>
      <w:r w:rsidRPr="00796236">
        <w:rPr>
          <w:spacing w:val="-6"/>
          <w:sz w:val="28"/>
          <w:szCs w:val="28"/>
        </w:rPr>
        <w:t xml:space="preserve"> или </w:t>
      </w:r>
      <w:r w:rsidR="00590D55">
        <w:rPr>
          <w:spacing w:val="-6"/>
          <w:sz w:val="28"/>
          <w:szCs w:val="28"/>
        </w:rPr>
        <w:t xml:space="preserve">их </w:t>
      </w:r>
      <w:r w:rsidRPr="00796236">
        <w:rPr>
          <w:spacing w:val="-6"/>
          <w:sz w:val="28"/>
          <w:szCs w:val="28"/>
        </w:rPr>
        <w:t>недостато</w:t>
      </w:r>
      <w:r w:rsidRPr="00796236">
        <w:rPr>
          <w:spacing w:val="-6"/>
          <w:sz w:val="28"/>
          <w:szCs w:val="28"/>
        </w:rPr>
        <w:t>ч</w:t>
      </w:r>
      <w:r w:rsidRPr="00796236">
        <w:rPr>
          <w:spacing w:val="-6"/>
          <w:sz w:val="28"/>
          <w:szCs w:val="28"/>
        </w:rPr>
        <w:t xml:space="preserve">ность по отдельным параметрам, и, во-вторых, статистические методы предполагают стабильность внешних условий, поэтому при изменении </w:t>
      </w:r>
      <w:r w:rsidR="00590D55">
        <w:rPr>
          <w:spacing w:val="-6"/>
          <w:sz w:val="28"/>
          <w:szCs w:val="28"/>
        </w:rPr>
        <w:t xml:space="preserve">их </w:t>
      </w:r>
      <w:r w:rsidRPr="00796236">
        <w:rPr>
          <w:spacing w:val="-6"/>
          <w:sz w:val="28"/>
          <w:szCs w:val="28"/>
        </w:rPr>
        <w:t xml:space="preserve">с течением времени – </w:t>
      </w:r>
      <w:r w:rsidR="00590D55">
        <w:rPr>
          <w:spacing w:val="-6"/>
          <w:sz w:val="28"/>
          <w:szCs w:val="28"/>
        </w:rPr>
        <w:t>т</w:t>
      </w:r>
      <w:r w:rsidR="00590D55">
        <w:rPr>
          <w:spacing w:val="-6"/>
          <w:sz w:val="28"/>
          <w:szCs w:val="28"/>
        </w:rPr>
        <w:t>а</w:t>
      </w:r>
      <w:r w:rsidR="00590D55">
        <w:rPr>
          <w:spacing w:val="-6"/>
          <w:sz w:val="28"/>
          <w:szCs w:val="28"/>
        </w:rPr>
        <w:t>кие</w:t>
      </w:r>
      <w:r w:rsidRPr="00796236">
        <w:rPr>
          <w:spacing w:val="-6"/>
          <w:sz w:val="28"/>
          <w:szCs w:val="28"/>
        </w:rPr>
        <w:t xml:space="preserve"> методы неприменимы. Что касается экономико-математических </w:t>
      </w:r>
      <w:r w:rsidR="00590D55">
        <w:rPr>
          <w:spacing w:val="-6"/>
          <w:sz w:val="28"/>
          <w:szCs w:val="28"/>
        </w:rPr>
        <w:t>методов</w:t>
      </w:r>
      <w:r w:rsidRPr="00796236">
        <w:rPr>
          <w:spacing w:val="-6"/>
          <w:sz w:val="28"/>
          <w:szCs w:val="28"/>
        </w:rPr>
        <w:t>, то ст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>имость</w:t>
      </w:r>
      <w:r w:rsidR="00590D55">
        <w:rPr>
          <w:spacing w:val="-6"/>
          <w:sz w:val="28"/>
          <w:szCs w:val="28"/>
        </w:rPr>
        <w:t xml:space="preserve"> разработанных с их помощью моделей</w:t>
      </w:r>
      <w:r w:rsidRPr="00796236">
        <w:rPr>
          <w:spacing w:val="-6"/>
          <w:sz w:val="28"/>
          <w:szCs w:val="28"/>
        </w:rPr>
        <w:t xml:space="preserve"> пока не сопоставима с точностью, что накладывает ограничение на </w:t>
      </w:r>
      <w:r w:rsidR="00590D55">
        <w:rPr>
          <w:spacing w:val="-6"/>
          <w:sz w:val="28"/>
          <w:szCs w:val="28"/>
        </w:rPr>
        <w:t>их использование</w:t>
      </w:r>
      <w:r w:rsidRPr="00796236">
        <w:rPr>
          <w:spacing w:val="-6"/>
          <w:sz w:val="28"/>
          <w:szCs w:val="28"/>
          <w:highlight w:val="white"/>
        </w:rPr>
        <w:t>.</w:t>
      </w:r>
    </w:p>
    <w:p w:rsidR="00F27E84" w:rsidRPr="00796236" w:rsidRDefault="00F27E84" w:rsidP="000F7873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 xml:space="preserve">Поэтому при инвестиционном проектировании, как правило, </w:t>
      </w:r>
      <w:r w:rsidR="00590D55">
        <w:rPr>
          <w:spacing w:val="-6"/>
          <w:sz w:val="28"/>
          <w:szCs w:val="28"/>
        </w:rPr>
        <w:t xml:space="preserve">предпочтение отдается </w:t>
      </w:r>
      <w:r w:rsidRPr="00796236">
        <w:rPr>
          <w:spacing w:val="-6"/>
          <w:sz w:val="28"/>
          <w:szCs w:val="28"/>
        </w:rPr>
        <w:t xml:space="preserve">методы экспертных оценок, хотя математический аппарат, </w:t>
      </w:r>
      <w:r w:rsidR="00590D55">
        <w:rPr>
          <w:spacing w:val="-6"/>
          <w:sz w:val="28"/>
          <w:szCs w:val="28"/>
        </w:rPr>
        <w:t>используемый</w:t>
      </w:r>
      <w:r w:rsidRPr="00796236">
        <w:rPr>
          <w:spacing w:val="-6"/>
          <w:sz w:val="28"/>
          <w:szCs w:val="28"/>
        </w:rPr>
        <w:t xml:space="preserve"> в рамках данного метода, не дает достаточно</w:t>
      </w:r>
      <w:r w:rsidR="00D83AA8" w:rsidRPr="00796236">
        <w:rPr>
          <w:spacing w:val="-6"/>
          <w:sz w:val="28"/>
          <w:szCs w:val="28"/>
        </w:rPr>
        <w:t xml:space="preserve"> </w:t>
      </w:r>
      <w:r w:rsidRPr="00796236">
        <w:rPr>
          <w:spacing w:val="-6"/>
          <w:sz w:val="28"/>
          <w:szCs w:val="28"/>
        </w:rPr>
        <w:t>достоверного результата.</w:t>
      </w:r>
    </w:p>
    <w:p w:rsidR="00F27E84" w:rsidRPr="00796236" w:rsidRDefault="00F27E84" w:rsidP="000F7873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В связи с чем</w:t>
      </w:r>
      <w:r w:rsidR="00D05E18">
        <w:rPr>
          <w:spacing w:val="-6"/>
          <w:sz w:val="28"/>
          <w:szCs w:val="28"/>
        </w:rPr>
        <w:t>,</w:t>
      </w:r>
      <w:r w:rsidRPr="00796236">
        <w:rPr>
          <w:spacing w:val="-6"/>
          <w:sz w:val="28"/>
          <w:szCs w:val="28"/>
        </w:rPr>
        <w:t xml:space="preserve"> предлагаем рассмотреть применение нетрадиционного подхода к решению экономических задач и обратим свое внимание на возможность </w:t>
      </w:r>
      <w:r w:rsidR="00590D55">
        <w:rPr>
          <w:spacing w:val="-6"/>
          <w:sz w:val="28"/>
          <w:szCs w:val="28"/>
        </w:rPr>
        <w:t>привл</w:t>
      </w:r>
      <w:r w:rsidR="00590D55">
        <w:rPr>
          <w:spacing w:val="-6"/>
          <w:sz w:val="28"/>
          <w:szCs w:val="28"/>
        </w:rPr>
        <w:t>е</w:t>
      </w:r>
      <w:r w:rsidR="00590D55">
        <w:rPr>
          <w:spacing w:val="-6"/>
          <w:sz w:val="28"/>
          <w:szCs w:val="28"/>
        </w:rPr>
        <w:t>чения</w:t>
      </w:r>
      <w:r w:rsidRPr="00796236">
        <w:rPr>
          <w:spacing w:val="-6"/>
          <w:sz w:val="28"/>
          <w:szCs w:val="28"/>
        </w:rPr>
        <w:t xml:space="preserve"> метода нечетких множе</w:t>
      </w:r>
      <w:proofErr w:type="gramStart"/>
      <w:r w:rsidRPr="00796236">
        <w:rPr>
          <w:spacing w:val="-6"/>
          <w:sz w:val="28"/>
          <w:szCs w:val="28"/>
        </w:rPr>
        <w:t>ств к пр</w:t>
      </w:r>
      <w:proofErr w:type="gramEnd"/>
      <w:r w:rsidRPr="00796236">
        <w:rPr>
          <w:spacing w:val="-6"/>
          <w:sz w:val="28"/>
          <w:szCs w:val="28"/>
        </w:rPr>
        <w:t>облеме оценки эффективности инвестиционн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>го проектирования на предприятии.</w:t>
      </w:r>
    </w:p>
    <w:p w:rsidR="00F27E84" w:rsidRPr="00796236" w:rsidRDefault="00F27E84" w:rsidP="000F7873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Обозначим критерии, позволяющие применить те или иные математические подходы к оценке инвестиционной деятельности инновационно-ориентированного предприятия:</w:t>
      </w:r>
    </w:p>
    <w:p w:rsidR="00F27E84" w:rsidRPr="00796236" w:rsidRDefault="00590D55" w:rsidP="00F601A5">
      <w:pPr>
        <w:pStyle w:val="a3"/>
        <w:numPr>
          <w:ilvl w:val="0"/>
          <w:numId w:val="10"/>
        </w:numPr>
        <w:tabs>
          <w:tab w:val="left" w:pos="1120"/>
        </w:tabs>
        <w:autoSpaceDE w:val="0"/>
        <w:autoSpaceDN w:val="0"/>
        <w:adjustRightInd w:val="0"/>
        <w:ind w:left="0" w:firstLine="709"/>
        <w:jc w:val="both"/>
        <w:rPr>
          <w:spacing w:val="-6"/>
        </w:rPr>
      </w:pPr>
      <w:r>
        <w:rPr>
          <w:spacing w:val="-6"/>
        </w:rPr>
        <w:t>и</w:t>
      </w:r>
      <w:r w:rsidR="00F27E84" w:rsidRPr="00796236">
        <w:rPr>
          <w:spacing w:val="-6"/>
        </w:rPr>
        <w:t>спользуемый математический подход не должен содержать предполож</w:t>
      </w:r>
      <w:r w:rsidR="00F27E84" w:rsidRPr="00796236">
        <w:rPr>
          <w:spacing w:val="-6"/>
        </w:rPr>
        <w:t>е</w:t>
      </w:r>
      <w:r w:rsidR="00F27E84" w:rsidRPr="00796236">
        <w:rPr>
          <w:spacing w:val="-6"/>
        </w:rPr>
        <w:t>ний, мало зависящих от мнений и оценок эксперта;</w:t>
      </w:r>
    </w:p>
    <w:p w:rsidR="00F27E84" w:rsidRPr="00796236" w:rsidRDefault="00590D55" w:rsidP="00F601A5">
      <w:pPr>
        <w:pStyle w:val="a3"/>
        <w:numPr>
          <w:ilvl w:val="0"/>
          <w:numId w:val="10"/>
        </w:numPr>
        <w:tabs>
          <w:tab w:val="left" w:pos="1120"/>
        </w:tabs>
        <w:autoSpaceDE w:val="0"/>
        <w:autoSpaceDN w:val="0"/>
        <w:adjustRightInd w:val="0"/>
        <w:ind w:left="0" w:firstLine="709"/>
        <w:jc w:val="both"/>
        <w:rPr>
          <w:spacing w:val="-6"/>
        </w:rPr>
      </w:pPr>
      <w:r>
        <w:rPr>
          <w:spacing w:val="-6"/>
        </w:rPr>
        <w:lastRenderedPageBreak/>
        <w:t>п</w:t>
      </w:r>
      <w:r w:rsidR="00F27E84" w:rsidRPr="00796236">
        <w:rPr>
          <w:spacing w:val="-6"/>
        </w:rPr>
        <w:t>рименяемый математический подход должен максимально использовать опыт и знания эксперта;</w:t>
      </w:r>
    </w:p>
    <w:p w:rsidR="00F27E84" w:rsidRPr="00796236" w:rsidRDefault="00590D55" w:rsidP="00F601A5">
      <w:pPr>
        <w:pStyle w:val="a3"/>
        <w:numPr>
          <w:ilvl w:val="0"/>
          <w:numId w:val="10"/>
        </w:numPr>
        <w:tabs>
          <w:tab w:val="left" w:pos="1120"/>
        </w:tabs>
        <w:autoSpaceDE w:val="0"/>
        <w:autoSpaceDN w:val="0"/>
        <w:adjustRightInd w:val="0"/>
        <w:ind w:left="0" w:firstLine="709"/>
        <w:jc w:val="both"/>
        <w:rPr>
          <w:spacing w:val="-6"/>
        </w:rPr>
      </w:pPr>
      <w:r>
        <w:rPr>
          <w:spacing w:val="-6"/>
        </w:rPr>
        <w:t>п</w:t>
      </w:r>
      <w:r w:rsidR="00F27E84" w:rsidRPr="00796236">
        <w:rPr>
          <w:spacing w:val="-6"/>
        </w:rPr>
        <w:t xml:space="preserve">роцесс получения информации от эксперта и </w:t>
      </w:r>
      <w:r w:rsidRPr="00796236">
        <w:rPr>
          <w:spacing w:val="-6"/>
        </w:rPr>
        <w:t xml:space="preserve">ее </w:t>
      </w:r>
      <w:r w:rsidR="00F27E84" w:rsidRPr="00796236">
        <w:rPr>
          <w:spacing w:val="-6"/>
        </w:rPr>
        <w:t>обработк</w:t>
      </w:r>
      <w:r>
        <w:rPr>
          <w:spacing w:val="-6"/>
        </w:rPr>
        <w:t>и</w:t>
      </w:r>
      <w:r w:rsidR="00F27E84" w:rsidRPr="00796236">
        <w:rPr>
          <w:spacing w:val="-6"/>
        </w:rPr>
        <w:t xml:space="preserve"> долж</w:t>
      </w:r>
      <w:r>
        <w:rPr>
          <w:spacing w:val="-6"/>
        </w:rPr>
        <w:t>е</w:t>
      </w:r>
      <w:r w:rsidR="00F27E84" w:rsidRPr="00796236">
        <w:rPr>
          <w:spacing w:val="-6"/>
        </w:rPr>
        <w:t>н быть прост</w:t>
      </w:r>
      <w:r>
        <w:rPr>
          <w:spacing w:val="-6"/>
        </w:rPr>
        <w:t>ым</w:t>
      </w:r>
      <w:r w:rsidR="00F27E84" w:rsidRPr="00796236">
        <w:rPr>
          <w:spacing w:val="-6"/>
        </w:rPr>
        <w:t xml:space="preserve"> и эффективн</w:t>
      </w:r>
      <w:r>
        <w:rPr>
          <w:spacing w:val="-6"/>
        </w:rPr>
        <w:t>ым</w:t>
      </w:r>
      <w:r w:rsidR="00F27E84" w:rsidRPr="00796236">
        <w:rPr>
          <w:spacing w:val="-6"/>
        </w:rPr>
        <w:t>;</w:t>
      </w:r>
    </w:p>
    <w:p w:rsidR="00F27E84" w:rsidRPr="00796236" w:rsidRDefault="00590D55" w:rsidP="00F601A5">
      <w:pPr>
        <w:pStyle w:val="a3"/>
        <w:numPr>
          <w:ilvl w:val="0"/>
          <w:numId w:val="10"/>
        </w:numPr>
        <w:tabs>
          <w:tab w:val="left" w:pos="1120"/>
        </w:tabs>
        <w:autoSpaceDE w:val="0"/>
        <w:autoSpaceDN w:val="0"/>
        <w:adjustRightInd w:val="0"/>
        <w:ind w:left="0" w:firstLine="709"/>
        <w:jc w:val="both"/>
        <w:rPr>
          <w:spacing w:val="-6"/>
        </w:rPr>
      </w:pPr>
      <w:r>
        <w:rPr>
          <w:spacing w:val="-6"/>
        </w:rPr>
        <w:t>р</w:t>
      </w:r>
      <w:r w:rsidR="00F27E84" w:rsidRPr="00796236">
        <w:rPr>
          <w:spacing w:val="-6"/>
        </w:rPr>
        <w:t>азработанная математическая модель</w:t>
      </w:r>
      <w:r w:rsidR="003D7C0E" w:rsidRPr="00796236">
        <w:rPr>
          <w:spacing w:val="-6"/>
        </w:rPr>
        <w:t xml:space="preserve"> </w:t>
      </w:r>
      <w:r w:rsidR="00F27E84" w:rsidRPr="00796236">
        <w:rPr>
          <w:spacing w:val="-6"/>
        </w:rPr>
        <w:t>должна уч</w:t>
      </w:r>
      <w:r>
        <w:rPr>
          <w:spacing w:val="-6"/>
        </w:rPr>
        <w:t>итывать</w:t>
      </w:r>
      <w:r w:rsidR="00F27E84" w:rsidRPr="00796236">
        <w:rPr>
          <w:spacing w:val="-6"/>
        </w:rPr>
        <w:t xml:space="preserve"> большое число возможных сценариев развития.</w:t>
      </w:r>
    </w:p>
    <w:p w:rsidR="00F27E84" w:rsidRPr="00796236" w:rsidRDefault="00F27E84" w:rsidP="000F7873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В методах экспертных оценок, как правило, используется теория вероятностей, для которой характерно</w:t>
      </w:r>
      <w:r w:rsidR="003D7C0E" w:rsidRPr="00796236">
        <w:rPr>
          <w:spacing w:val="-6"/>
          <w:sz w:val="28"/>
          <w:szCs w:val="28"/>
        </w:rPr>
        <w:t xml:space="preserve"> </w:t>
      </w:r>
      <w:r w:rsidRPr="00796236">
        <w:rPr>
          <w:spacing w:val="-6"/>
          <w:sz w:val="28"/>
          <w:szCs w:val="28"/>
        </w:rPr>
        <w:t>определение веса того или иного результата развития сцен</w:t>
      </w:r>
      <w:r w:rsidRPr="00796236">
        <w:rPr>
          <w:spacing w:val="-6"/>
          <w:sz w:val="28"/>
          <w:szCs w:val="28"/>
        </w:rPr>
        <w:t>а</w:t>
      </w:r>
      <w:r w:rsidRPr="00796236">
        <w:rPr>
          <w:spacing w:val="-6"/>
          <w:sz w:val="28"/>
          <w:szCs w:val="28"/>
        </w:rPr>
        <w:t xml:space="preserve">рия при неизменных начальных условиях, что в реальных </w:t>
      </w:r>
      <w:proofErr w:type="gramStart"/>
      <w:r w:rsidRPr="00796236">
        <w:rPr>
          <w:spacing w:val="-6"/>
          <w:sz w:val="28"/>
          <w:szCs w:val="28"/>
        </w:rPr>
        <w:t>экономических процессах</w:t>
      </w:r>
      <w:proofErr w:type="gramEnd"/>
      <w:r w:rsidRPr="00796236">
        <w:rPr>
          <w:spacing w:val="-6"/>
          <w:sz w:val="28"/>
          <w:szCs w:val="28"/>
        </w:rPr>
        <w:t xml:space="preserve"> некорректно. Другая особенность применения теории вероятности в данных методах заключается в том, что она предполагает распределение случайных величин по нек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 xml:space="preserve">торой удобной (упрощенной) схеме, что значительно облегчает все расчеты. </w:t>
      </w:r>
    </w:p>
    <w:p w:rsidR="00F27E84" w:rsidRPr="00796236" w:rsidRDefault="00F27E84" w:rsidP="000F7873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Используя нечеткие множества, эксперт формализует предполагаемые знач</w:t>
      </w:r>
      <w:r w:rsidRPr="00796236">
        <w:rPr>
          <w:spacing w:val="-6"/>
          <w:sz w:val="28"/>
          <w:szCs w:val="28"/>
        </w:rPr>
        <w:t>е</w:t>
      </w:r>
      <w:r w:rsidRPr="00796236">
        <w:rPr>
          <w:spacing w:val="-6"/>
          <w:sz w:val="28"/>
          <w:szCs w:val="28"/>
        </w:rPr>
        <w:t>ния оцениваемых факторов с помощью функции принадлежности и ранжирует их по степени возможности. Схематично использование метода нечетких множеств к ан</w:t>
      </w:r>
      <w:r w:rsidRPr="00796236">
        <w:rPr>
          <w:spacing w:val="-6"/>
          <w:sz w:val="28"/>
          <w:szCs w:val="28"/>
        </w:rPr>
        <w:t>а</w:t>
      </w:r>
      <w:r w:rsidRPr="00796236">
        <w:rPr>
          <w:spacing w:val="-6"/>
          <w:sz w:val="28"/>
          <w:szCs w:val="28"/>
        </w:rPr>
        <w:t>лизу инвестиционных рисков может представлять следующую последовательность этапов:</w:t>
      </w:r>
    </w:p>
    <w:p w:rsidR="00F27E84" w:rsidRPr="00796236" w:rsidRDefault="00FB75B3" w:rsidP="000F7873">
      <w:pPr>
        <w:ind w:firstLine="709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о</w:t>
      </w:r>
      <w:r w:rsidR="00F27E84" w:rsidRPr="00796236">
        <w:rPr>
          <w:spacing w:val="-6"/>
          <w:sz w:val="28"/>
          <w:szCs w:val="28"/>
        </w:rPr>
        <w:t xml:space="preserve">пределение </w:t>
      </w:r>
      <w:r>
        <w:rPr>
          <w:spacing w:val="-6"/>
          <w:sz w:val="28"/>
          <w:szCs w:val="28"/>
        </w:rPr>
        <w:t>рассматриваемых факторов</w:t>
      </w:r>
      <w:r w:rsidR="00F27E84" w:rsidRPr="00796236">
        <w:rPr>
          <w:spacing w:val="-6"/>
          <w:sz w:val="28"/>
          <w:szCs w:val="28"/>
        </w:rPr>
        <w:t>;</w:t>
      </w:r>
    </w:p>
    <w:p w:rsidR="00F27E84" w:rsidRPr="00796236" w:rsidRDefault="00FB75B3" w:rsidP="000F7873">
      <w:pPr>
        <w:ind w:firstLine="709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о</w:t>
      </w:r>
      <w:r w:rsidR="00F27E84" w:rsidRPr="00796236">
        <w:rPr>
          <w:spacing w:val="-6"/>
          <w:sz w:val="28"/>
          <w:szCs w:val="28"/>
        </w:rPr>
        <w:t>пределение для них функции принадлежности;</w:t>
      </w:r>
    </w:p>
    <w:p w:rsidR="00F27E84" w:rsidRPr="00796236" w:rsidRDefault="00FB75B3" w:rsidP="00B66C8B">
      <w:pPr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</w:t>
      </w:r>
      <w:r w:rsidR="00F27E84" w:rsidRPr="00796236">
        <w:rPr>
          <w:spacing w:val="-6"/>
          <w:sz w:val="28"/>
          <w:szCs w:val="28"/>
        </w:rPr>
        <w:t>ридание факторам с помощью компьютерных расчетов определенного ре</w:t>
      </w:r>
      <w:r w:rsidR="00F27E84" w:rsidRPr="00796236">
        <w:rPr>
          <w:spacing w:val="-6"/>
          <w:sz w:val="28"/>
          <w:szCs w:val="28"/>
        </w:rPr>
        <w:t>й</w:t>
      </w:r>
      <w:r w:rsidR="00F27E84" w:rsidRPr="00796236">
        <w:rPr>
          <w:spacing w:val="-6"/>
          <w:sz w:val="28"/>
          <w:szCs w:val="28"/>
        </w:rPr>
        <w:t>тинга и их ранжирование;</w:t>
      </w:r>
    </w:p>
    <w:p w:rsidR="00F27E84" w:rsidRPr="00796236" w:rsidRDefault="00FB75B3" w:rsidP="000F7873">
      <w:pPr>
        <w:ind w:firstLine="709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о</w:t>
      </w:r>
      <w:r w:rsidR="00F27E84" w:rsidRPr="00796236">
        <w:rPr>
          <w:spacing w:val="-6"/>
          <w:sz w:val="28"/>
          <w:szCs w:val="28"/>
        </w:rPr>
        <w:t>ценка рискованности рассматриваемого проекта.</w:t>
      </w:r>
    </w:p>
    <w:p w:rsidR="00F27E84" w:rsidRPr="00796236" w:rsidRDefault="00F27E84" w:rsidP="000F7873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Оценим предлагаемый подход на основе выбранной системы критериев. Во-первых, особенность теории нечетких множеств позволяет не использовать инфо</w:t>
      </w:r>
      <w:r w:rsidRPr="00796236">
        <w:rPr>
          <w:spacing w:val="-6"/>
          <w:sz w:val="28"/>
          <w:szCs w:val="28"/>
        </w:rPr>
        <w:t>р</w:t>
      </w:r>
      <w:r w:rsidRPr="00796236">
        <w:rPr>
          <w:spacing w:val="-6"/>
          <w:sz w:val="28"/>
          <w:szCs w:val="28"/>
        </w:rPr>
        <w:t>мацию, которая не зависит от мнений экспертов. Во-вторых, механизм получения информации от экспертов достаточно прост, и предоставляет возможность полн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>стью применить весь багаж их знаний и опыта. И, в-третьих, что особенно удобно, расчеты практически не зависят от конкретного вида распределения, что с одной стороны упрощает процесс, а с другой, учитывает динамику и взаимовлияние вне</w:t>
      </w:r>
      <w:r w:rsidRPr="00796236">
        <w:rPr>
          <w:spacing w:val="-6"/>
          <w:sz w:val="28"/>
          <w:szCs w:val="28"/>
        </w:rPr>
        <w:t>ш</w:t>
      </w:r>
      <w:r w:rsidRPr="00796236">
        <w:rPr>
          <w:spacing w:val="-6"/>
          <w:sz w:val="28"/>
          <w:szCs w:val="28"/>
        </w:rPr>
        <w:t>них параметров. Одним из важнейших достоинств метода является то, что в нем учитываются все возможные сценарии и для каждого значения величины выходного параметра рассчитывается вероятность его достижения. Таким образом, подход с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>четает в себе все преимущества альтернативных и при этом свободен от их нед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>статков.</w:t>
      </w:r>
    </w:p>
    <w:p w:rsidR="00D83AA8" w:rsidRPr="00796236" w:rsidRDefault="00D83AA8" w:rsidP="00D83AA8">
      <w:pPr>
        <w:tabs>
          <w:tab w:val="left" w:pos="1064"/>
        </w:tabs>
        <w:ind w:firstLine="709"/>
        <w:jc w:val="both"/>
        <w:rPr>
          <w:spacing w:val="-6"/>
          <w:sz w:val="28"/>
          <w:szCs w:val="28"/>
          <w:highlight w:val="white"/>
        </w:rPr>
      </w:pPr>
      <w:r w:rsidRPr="00796236">
        <w:rPr>
          <w:b/>
          <w:spacing w:val="-6"/>
          <w:sz w:val="28"/>
          <w:szCs w:val="28"/>
        </w:rPr>
        <w:t>4.</w:t>
      </w:r>
      <w:r w:rsidRPr="00796236">
        <w:rPr>
          <w:b/>
          <w:spacing w:val="-6"/>
          <w:sz w:val="28"/>
          <w:szCs w:val="28"/>
        </w:rPr>
        <w:tab/>
        <w:t xml:space="preserve">Предложен </w:t>
      </w:r>
      <w:proofErr w:type="gramStart"/>
      <w:r w:rsidRPr="00796236">
        <w:rPr>
          <w:b/>
          <w:spacing w:val="-6"/>
          <w:sz w:val="28"/>
          <w:szCs w:val="28"/>
        </w:rPr>
        <w:t>методический подход</w:t>
      </w:r>
      <w:proofErr w:type="gramEnd"/>
      <w:r w:rsidRPr="00796236">
        <w:rPr>
          <w:b/>
          <w:spacing w:val="-6"/>
          <w:sz w:val="28"/>
          <w:szCs w:val="28"/>
        </w:rPr>
        <w:t xml:space="preserve"> к разработке двухуровневой инфо</w:t>
      </w:r>
      <w:r w:rsidRPr="00796236">
        <w:rPr>
          <w:b/>
          <w:spacing w:val="-6"/>
          <w:sz w:val="28"/>
          <w:szCs w:val="28"/>
        </w:rPr>
        <w:t>р</w:t>
      </w:r>
      <w:r w:rsidRPr="00796236">
        <w:rPr>
          <w:b/>
          <w:spacing w:val="-6"/>
          <w:sz w:val="28"/>
          <w:szCs w:val="28"/>
        </w:rPr>
        <w:t>мационной системы управления инновационно-инвестиционной деятельн</w:t>
      </w:r>
      <w:r w:rsidRPr="00796236">
        <w:rPr>
          <w:b/>
          <w:spacing w:val="-6"/>
          <w:sz w:val="28"/>
          <w:szCs w:val="28"/>
        </w:rPr>
        <w:t>о</w:t>
      </w:r>
      <w:r w:rsidRPr="00796236">
        <w:rPr>
          <w:b/>
          <w:spacing w:val="-6"/>
          <w:sz w:val="28"/>
          <w:szCs w:val="28"/>
        </w:rPr>
        <w:t>стью</w:t>
      </w:r>
      <w:r w:rsidRPr="00796236">
        <w:rPr>
          <w:spacing w:val="-6"/>
          <w:sz w:val="28"/>
          <w:szCs w:val="28"/>
        </w:rPr>
        <w:t>.</w:t>
      </w:r>
    </w:p>
    <w:p w:rsidR="00F27E84" w:rsidRPr="00796236" w:rsidRDefault="00F27E84" w:rsidP="000F7873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В наше время большое распространение получили специализированные эк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>номические информационные системы, которые представляют собой формирование в определенную структуру организационны</w:t>
      </w:r>
      <w:r w:rsidR="00CF38E7">
        <w:rPr>
          <w:spacing w:val="-6"/>
          <w:sz w:val="28"/>
          <w:szCs w:val="28"/>
        </w:rPr>
        <w:t>х</w:t>
      </w:r>
      <w:r w:rsidRPr="00796236">
        <w:rPr>
          <w:spacing w:val="-6"/>
          <w:sz w:val="28"/>
          <w:szCs w:val="28"/>
        </w:rPr>
        <w:t>, технически</w:t>
      </w:r>
      <w:r w:rsidR="00CF38E7">
        <w:rPr>
          <w:spacing w:val="-6"/>
          <w:sz w:val="28"/>
          <w:szCs w:val="28"/>
        </w:rPr>
        <w:t>х</w:t>
      </w:r>
      <w:r w:rsidRPr="00796236">
        <w:rPr>
          <w:spacing w:val="-6"/>
          <w:sz w:val="28"/>
          <w:szCs w:val="28"/>
        </w:rPr>
        <w:t xml:space="preserve"> и программно-информационны</w:t>
      </w:r>
      <w:r w:rsidR="00CF38E7">
        <w:rPr>
          <w:spacing w:val="-6"/>
          <w:sz w:val="28"/>
          <w:szCs w:val="28"/>
        </w:rPr>
        <w:t>х</w:t>
      </w:r>
      <w:r w:rsidRPr="00796236">
        <w:rPr>
          <w:spacing w:val="-6"/>
          <w:sz w:val="28"/>
          <w:szCs w:val="28"/>
        </w:rPr>
        <w:t xml:space="preserve"> средств</w:t>
      </w:r>
      <w:r w:rsidR="00D83AA8" w:rsidRPr="00796236">
        <w:rPr>
          <w:spacing w:val="-6"/>
          <w:sz w:val="28"/>
          <w:szCs w:val="28"/>
        </w:rPr>
        <w:t xml:space="preserve">. </w:t>
      </w:r>
      <w:r w:rsidRPr="00796236">
        <w:rPr>
          <w:spacing w:val="-6"/>
          <w:sz w:val="28"/>
          <w:szCs w:val="28"/>
        </w:rPr>
        <w:t>Данная система позволяет собирать, обрабатывать, хр</w:t>
      </w:r>
      <w:r w:rsidRPr="00796236">
        <w:rPr>
          <w:spacing w:val="-6"/>
          <w:sz w:val="28"/>
          <w:szCs w:val="28"/>
        </w:rPr>
        <w:t>а</w:t>
      </w:r>
      <w:r w:rsidRPr="00796236">
        <w:rPr>
          <w:spacing w:val="-6"/>
          <w:sz w:val="28"/>
          <w:szCs w:val="28"/>
        </w:rPr>
        <w:t>нить и выдавать необходимую информацию управляющей системе для решения п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 xml:space="preserve">ставленных задач управления. </w:t>
      </w:r>
    </w:p>
    <w:p w:rsidR="003D7C0E" w:rsidRPr="00796236" w:rsidRDefault="003D7C0E" w:rsidP="003D7C0E">
      <w:pPr>
        <w:shd w:val="clear" w:color="auto" w:fill="FFFFFF"/>
        <w:ind w:firstLine="720"/>
        <w:jc w:val="both"/>
        <w:rPr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>Информационная система для управления инвестициями может рассматр</w:t>
      </w:r>
      <w:r w:rsidRPr="00796236">
        <w:rPr>
          <w:color w:val="000000"/>
          <w:spacing w:val="-6"/>
          <w:sz w:val="28"/>
          <w:szCs w:val="28"/>
        </w:rPr>
        <w:t>и</w:t>
      </w:r>
      <w:r w:rsidRPr="00796236">
        <w:rPr>
          <w:color w:val="000000"/>
          <w:spacing w:val="-6"/>
          <w:sz w:val="28"/>
          <w:szCs w:val="28"/>
        </w:rPr>
        <w:t>ваться в соответствии с критериями:</w:t>
      </w:r>
    </w:p>
    <w:p w:rsidR="003D7C0E" w:rsidRPr="00796236" w:rsidRDefault="003D7C0E" w:rsidP="00B05989">
      <w:pPr>
        <w:widowControl w:val="0"/>
        <w:numPr>
          <w:ilvl w:val="0"/>
          <w:numId w:val="15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ind w:firstLine="720"/>
        <w:jc w:val="both"/>
        <w:rPr>
          <w:color w:val="000000"/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lastRenderedPageBreak/>
        <w:t>этапов получения и обработки информации;</w:t>
      </w:r>
    </w:p>
    <w:p w:rsidR="003D7C0E" w:rsidRPr="00796236" w:rsidRDefault="003D7C0E" w:rsidP="00B05989">
      <w:pPr>
        <w:widowControl w:val="0"/>
        <w:numPr>
          <w:ilvl w:val="0"/>
          <w:numId w:val="15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ind w:firstLine="720"/>
        <w:jc w:val="both"/>
        <w:rPr>
          <w:color w:val="000000"/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>условий инвестирования с детальным уточнением сфер неопределенности и риска.</w:t>
      </w:r>
    </w:p>
    <w:p w:rsidR="003D7C0E" w:rsidRPr="00796236" w:rsidRDefault="003D7C0E" w:rsidP="000F7873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 xml:space="preserve">Информационная система, рассматриваемая с точки зрения </w:t>
      </w:r>
      <w:r w:rsidRPr="00796236">
        <w:rPr>
          <w:b/>
          <w:bCs/>
          <w:color w:val="000000"/>
          <w:spacing w:val="-6"/>
          <w:sz w:val="28"/>
          <w:szCs w:val="28"/>
        </w:rPr>
        <w:t xml:space="preserve">этапов получения и переработки информации, </w:t>
      </w:r>
      <w:r w:rsidRPr="00796236">
        <w:rPr>
          <w:color w:val="000000"/>
          <w:spacing w:val="-6"/>
          <w:sz w:val="28"/>
          <w:szCs w:val="28"/>
        </w:rPr>
        <w:t xml:space="preserve">имеет особое значение для инвестора при </w:t>
      </w:r>
      <w:proofErr w:type="gramStart"/>
      <w:r w:rsidRPr="00796236">
        <w:rPr>
          <w:color w:val="000000"/>
          <w:spacing w:val="-6"/>
          <w:sz w:val="28"/>
          <w:szCs w:val="28"/>
        </w:rPr>
        <w:t>оценивании</w:t>
      </w:r>
      <w:proofErr w:type="gramEnd"/>
      <w:r w:rsidRPr="00796236">
        <w:rPr>
          <w:color w:val="000000"/>
          <w:spacing w:val="-6"/>
          <w:sz w:val="28"/>
          <w:szCs w:val="28"/>
        </w:rPr>
        <w:t xml:space="preserve"> как эффективности инвестиций, так и связанного с ними риска. Точность инвестиц</w:t>
      </w:r>
      <w:r w:rsidRPr="00796236">
        <w:rPr>
          <w:color w:val="000000"/>
          <w:spacing w:val="-6"/>
          <w:sz w:val="28"/>
          <w:szCs w:val="28"/>
        </w:rPr>
        <w:t>и</w:t>
      </w:r>
      <w:r w:rsidRPr="00796236">
        <w:rPr>
          <w:color w:val="000000"/>
          <w:spacing w:val="-6"/>
          <w:sz w:val="28"/>
          <w:szCs w:val="28"/>
        </w:rPr>
        <w:t xml:space="preserve">онных решений зависит от создания соответствующего банка данных </w:t>
      </w:r>
      <w:r w:rsidRPr="00796236">
        <w:rPr>
          <w:bCs/>
          <w:color w:val="000000"/>
          <w:spacing w:val="-6"/>
          <w:sz w:val="28"/>
          <w:szCs w:val="28"/>
        </w:rPr>
        <w:t>и</w:t>
      </w:r>
      <w:r w:rsidRPr="00796236">
        <w:rPr>
          <w:b/>
          <w:bCs/>
          <w:color w:val="000000"/>
          <w:spacing w:val="-6"/>
          <w:sz w:val="28"/>
          <w:szCs w:val="28"/>
        </w:rPr>
        <w:t xml:space="preserve"> </w:t>
      </w:r>
      <w:r w:rsidRPr="00796236">
        <w:rPr>
          <w:color w:val="000000"/>
          <w:spacing w:val="-6"/>
          <w:sz w:val="28"/>
          <w:szCs w:val="28"/>
        </w:rPr>
        <w:t>подготовки информационных материалов, а также выбора методов оценивания эффективности инвестирования.</w:t>
      </w:r>
    </w:p>
    <w:p w:rsidR="003D7C0E" w:rsidRPr="00796236" w:rsidRDefault="003D7C0E" w:rsidP="003D7C0E">
      <w:pPr>
        <w:pStyle w:val="a3"/>
        <w:shd w:val="clear" w:color="auto" w:fill="FFFFFF"/>
        <w:ind w:left="0" w:firstLine="720"/>
        <w:jc w:val="both"/>
        <w:rPr>
          <w:color w:val="000000"/>
          <w:spacing w:val="-6"/>
        </w:rPr>
      </w:pPr>
      <w:r w:rsidRPr="00796236">
        <w:rPr>
          <w:color w:val="000000"/>
          <w:spacing w:val="-6"/>
        </w:rPr>
        <w:t>Информационная система может также рассматриваться в со</w:t>
      </w:r>
      <w:r w:rsidRPr="00796236">
        <w:rPr>
          <w:color w:val="000000"/>
          <w:spacing w:val="-6"/>
        </w:rPr>
        <w:softHyphen/>
        <w:t xml:space="preserve">ответствии с </w:t>
      </w:r>
      <w:r w:rsidRPr="00796236">
        <w:rPr>
          <w:b/>
          <w:bCs/>
          <w:color w:val="000000"/>
          <w:spacing w:val="-6"/>
        </w:rPr>
        <w:t xml:space="preserve">критерием условий инвестирования, </w:t>
      </w:r>
      <w:r w:rsidRPr="00796236">
        <w:rPr>
          <w:color w:val="000000"/>
          <w:spacing w:val="-6"/>
        </w:rPr>
        <w:t>который очерчивает сферу неопределенн</w:t>
      </w:r>
      <w:r w:rsidRPr="00796236">
        <w:rPr>
          <w:color w:val="000000"/>
          <w:spacing w:val="-6"/>
        </w:rPr>
        <w:t>о</w:t>
      </w:r>
      <w:r w:rsidRPr="00796236">
        <w:rPr>
          <w:color w:val="000000"/>
          <w:spacing w:val="-6"/>
        </w:rPr>
        <w:t>сти и риска. Потоки информации пронизывают четыре основные стратегические о</w:t>
      </w:r>
      <w:r w:rsidRPr="00796236">
        <w:rPr>
          <w:color w:val="000000"/>
          <w:spacing w:val="-6"/>
        </w:rPr>
        <w:t>б</w:t>
      </w:r>
      <w:r w:rsidRPr="00796236">
        <w:rPr>
          <w:color w:val="000000"/>
          <w:spacing w:val="-6"/>
        </w:rPr>
        <w:t>ласти инвестирования, более или менее тесно связанные с неопределенностью и риском. Этими областями считаются:</w:t>
      </w:r>
    </w:p>
    <w:p w:rsidR="003D7C0E" w:rsidRPr="00796236" w:rsidRDefault="003D7C0E" w:rsidP="00B05989">
      <w:pPr>
        <w:widowControl w:val="0"/>
        <w:numPr>
          <w:ilvl w:val="0"/>
          <w:numId w:val="16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ind w:firstLine="720"/>
        <w:jc w:val="both"/>
        <w:rPr>
          <w:color w:val="000000"/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>предприятие как субъект инвестирования;</w:t>
      </w:r>
    </w:p>
    <w:p w:rsidR="003D7C0E" w:rsidRPr="00796236" w:rsidRDefault="003D7C0E" w:rsidP="00B05989">
      <w:pPr>
        <w:widowControl w:val="0"/>
        <w:numPr>
          <w:ilvl w:val="0"/>
          <w:numId w:val="16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ind w:firstLine="720"/>
        <w:jc w:val="both"/>
        <w:rPr>
          <w:color w:val="000000"/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>инвестиционный проект;</w:t>
      </w:r>
    </w:p>
    <w:p w:rsidR="003D7C0E" w:rsidRPr="00796236" w:rsidRDefault="003D7C0E" w:rsidP="00B05989">
      <w:pPr>
        <w:widowControl w:val="0"/>
        <w:numPr>
          <w:ilvl w:val="0"/>
          <w:numId w:val="16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ind w:firstLine="720"/>
        <w:jc w:val="both"/>
        <w:rPr>
          <w:color w:val="000000"/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>рынок;</w:t>
      </w:r>
    </w:p>
    <w:p w:rsidR="003D7C0E" w:rsidRPr="00796236" w:rsidRDefault="003D7C0E" w:rsidP="00B05989">
      <w:pPr>
        <w:widowControl w:val="0"/>
        <w:numPr>
          <w:ilvl w:val="0"/>
          <w:numId w:val="16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ind w:firstLine="714"/>
        <w:jc w:val="both"/>
        <w:rPr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 xml:space="preserve">финансово-экономический анализ проекта и оценивание связанного с ним риска в конкретных общественно-хозяйственных условиях. </w:t>
      </w:r>
    </w:p>
    <w:p w:rsidR="00F27E84" w:rsidRPr="00796236" w:rsidRDefault="00F27E84" w:rsidP="000F7873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Основные функции информационной системы, обеспечивающей инвестиц</w:t>
      </w:r>
      <w:r w:rsidRPr="00796236">
        <w:rPr>
          <w:spacing w:val="-6"/>
          <w:sz w:val="28"/>
          <w:szCs w:val="28"/>
        </w:rPr>
        <w:t>и</w:t>
      </w:r>
      <w:r w:rsidRPr="00796236">
        <w:rPr>
          <w:spacing w:val="-6"/>
          <w:sz w:val="28"/>
          <w:szCs w:val="28"/>
        </w:rPr>
        <w:t>онно-инновационную деятельность предприятия, связаны:</w:t>
      </w:r>
    </w:p>
    <w:p w:rsidR="00F27E84" w:rsidRPr="00796236" w:rsidRDefault="00F27E84" w:rsidP="000F7873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 xml:space="preserve">во-первых, со сбором, обработкой (формированием таблиц, графиков и т.д.) и хранением информации, </w:t>
      </w:r>
      <w:r w:rsidR="00FB75B3">
        <w:rPr>
          <w:spacing w:val="-6"/>
          <w:sz w:val="28"/>
          <w:szCs w:val="28"/>
        </w:rPr>
        <w:t>определяющей</w:t>
      </w:r>
      <w:r w:rsidRPr="00796236">
        <w:rPr>
          <w:spacing w:val="-6"/>
          <w:sz w:val="28"/>
          <w:szCs w:val="28"/>
        </w:rPr>
        <w:t xml:space="preserve"> планирование и оценк</w:t>
      </w:r>
      <w:r w:rsidR="00FB75B3">
        <w:rPr>
          <w:spacing w:val="-6"/>
          <w:sz w:val="28"/>
          <w:szCs w:val="28"/>
        </w:rPr>
        <w:t>у</w:t>
      </w:r>
      <w:r w:rsidRPr="00796236">
        <w:rPr>
          <w:spacing w:val="-6"/>
          <w:sz w:val="28"/>
          <w:szCs w:val="28"/>
        </w:rPr>
        <w:t xml:space="preserve"> инновационно-инвестиционной деятельности; </w:t>
      </w:r>
    </w:p>
    <w:p w:rsidR="003D7C0E" w:rsidRPr="00796236" w:rsidRDefault="00F27E84" w:rsidP="000F7873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во-вторых,</w:t>
      </w:r>
      <w:r w:rsidR="00FB75B3">
        <w:rPr>
          <w:spacing w:val="-6"/>
          <w:sz w:val="28"/>
          <w:szCs w:val="28"/>
        </w:rPr>
        <w:t xml:space="preserve"> с</w:t>
      </w:r>
      <w:r w:rsidRPr="00796236">
        <w:rPr>
          <w:spacing w:val="-6"/>
          <w:sz w:val="28"/>
          <w:szCs w:val="28"/>
        </w:rPr>
        <w:t xml:space="preserve"> </w:t>
      </w:r>
      <w:r w:rsidR="003D7C0E" w:rsidRPr="00796236">
        <w:rPr>
          <w:spacing w:val="-6"/>
          <w:sz w:val="28"/>
          <w:szCs w:val="28"/>
        </w:rPr>
        <w:t>анализ</w:t>
      </w:r>
      <w:r w:rsidR="00FB75B3">
        <w:rPr>
          <w:spacing w:val="-6"/>
          <w:sz w:val="28"/>
          <w:szCs w:val="28"/>
        </w:rPr>
        <w:t>ом</w:t>
      </w:r>
      <w:r w:rsidRPr="00796236">
        <w:rPr>
          <w:spacing w:val="-6"/>
          <w:sz w:val="28"/>
          <w:szCs w:val="28"/>
        </w:rPr>
        <w:t xml:space="preserve"> сведений о проводимых на предприятии инновационно-инвестиционных проектах и оценк</w:t>
      </w:r>
      <w:r w:rsidR="00FB75B3">
        <w:rPr>
          <w:spacing w:val="-6"/>
          <w:sz w:val="28"/>
          <w:szCs w:val="28"/>
        </w:rPr>
        <w:t>ой</w:t>
      </w:r>
      <w:r w:rsidRPr="00796236">
        <w:rPr>
          <w:spacing w:val="-6"/>
          <w:sz w:val="28"/>
          <w:szCs w:val="28"/>
        </w:rPr>
        <w:t xml:space="preserve"> их эффективности с учетом сроков реализации;</w:t>
      </w:r>
    </w:p>
    <w:p w:rsidR="00F27E84" w:rsidRPr="00796236" w:rsidRDefault="00F27E84" w:rsidP="000F7873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 xml:space="preserve">в-третьих, </w:t>
      </w:r>
      <w:r w:rsidR="00FB75B3">
        <w:rPr>
          <w:spacing w:val="-6"/>
          <w:sz w:val="28"/>
          <w:szCs w:val="28"/>
        </w:rPr>
        <w:t xml:space="preserve">с </w:t>
      </w:r>
      <w:r w:rsidRPr="00796236">
        <w:rPr>
          <w:spacing w:val="-6"/>
          <w:sz w:val="28"/>
          <w:szCs w:val="28"/>
        </w:rPr>
        <w:t>отчет</w:t>
      </w:r>
      <w:r w:rsidR="00FB75B3">
        <w:rPr>
          <w:spacing w:val="-6"/>
          <w:sz w:val="28"/>
          <w:szCs w:val="28"/>
        </w:rPr>
        <w:t>ом</w:t>
      </w:r>
      <w:r w:rsidRPr="00796236">
        <w:rPr>
          <w:spacing w:val="-6"/>
          <w:sz w:val="28"/>
          <w:szCs w:val="28"/>
        </w:rPr>
        <w:t xml:space="preserve"> по результатам проводимых работ. </w:t>
      </w:r>
    </w:p>
    <w:p w:rsidR="00F27E84" w:rsidRPr="00796236" w:rsidRDefault="00F27E84" w:rsidP="000F7873">
      <w:pPr>
        <w:numPr>
          <w:ins w:id="0" w:author="Плотников В.А." w:date="2012-12-13T08:11:00Z"/>
        </w:num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Все функции информационной системы, направленные на планирование и оценку рисковой инновационно-инвестиционной деятельности предприятия, пре</w:t>
      </w:r>
      <w:r w:rsidRPr="00796236">
        <w:rPr>
          <w:spacing w:val="-6"/>
          <w:sz w:val="28"/>
          <w:szCs w:val="28"/>
        </w:rPr>
        <w:t>д</w:t>
      </w:r>
      <w:r w:rsidRPr="00796236">
        <w:rPr>
          <w:spacing w:val="-6"/>
          <w:sz w:val="28"/>
          <w:szCs w:val="28"/>
        </w:rPr>
        <w:t>полагают решение таких задач управления, как:</w:t>
      </w:r>
    </w:p>
    <w:p w:rsidR="00F27E84" w:rsidRPr="00796236" w:rsidRDefault="00F27E84" w:rsidP="000F7873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- оценка инновационно-инвестиционной активности предприятия;</w:t>
      </w:r>
    </w:p>
    <w:p w:rsidR="00F27E84" w:rsidRPr="00796236" w:rsidRDefault="00F27E84" w:rsidP="000F7873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- определение наиболее перспективных направлений инновационной деятел</w:t>
      </w:r>
      <w:r w:rsidRPr="00796236">
        <w:rPr>
          <w:spacing w:val="-6"/>
          <w:sz w:val="28"/>
          <w:szCs w:val="28"/>
        </w:rPr>
        <w:t>ь</w:t>
      </w:r>
      <w:r w:rsidRPr="00796236">
        <w:rPr>
          <w:spacing w:val="-6"/>
          <w:sz w:val="28"/>
          <w:szCs w:val="28"/>
        </w:rPr>
        <w:t>ности и формирование пакета инновационных проектов, реализация которых в пе</w:t>
      </w:r>
      <w:r w:rsidRPr="00796236">
        <w:rPr>
          <w:spacing w:val="-6"/>
          <w:sz w:val="28"/>
          <w:szCs w:val="28"/>
        </w:rPr>
        <w:t>р</w:t>
      </w:r>
      <w:r w:rsidRPr="00796236">
        <w:rPr>
          <w:spacing w:val="-6"/>
          <w:sz w:val="28"/>
          <w:szCs w:val="28"/>
        </w:rPr>
        <w:t>спективе обеспечит конкурентные преимущества предприятию;</w:t>
      </w:r>
    </w:p>
    <w:p w:rsidR="00F27E84" w:rsidRPr="00796236" w:rsidRDefault="00F27E84" w:rsidP="000F7873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- оценка финансовых возможностей и временных предпосылок для провед</w:t>
      </w:r>
      <w:r w:rsidRPr="00796236">
        <w:rPr>
          <w:spacing w:val="-6"/>
          <w:sz w:val="28"/>
          <w:szCs w:val="28"/>
        </w:rPr>
        <w:t>е</w:t>
      </w:r>
      <w:r w:rsidRPr="00796236">
        <w:rPr>
          <w:spacing w:val="-6"/>
          <w:sz w:val="28"/>
          <w:szCs w:val="28"/>
        </w:rPr>
        <w:t xml:space="preserve">ния мероприятий по разработке, внедрению и управлению инновационно-инвестиционной деятельностью на предприятии. </w:t>
      </w:r>
    </w:p>
    <w:p w:rsidR="00F27E84" w:rsidRPr="00796236" w:rsidRDefault="00F27E84" w:rsidP="00B76860">
      <w:pPr>
        <w:ind w:firstLine="709"/>
        <w:jc w:val="both"/>
        <w:rPr>
          <w:spacing w:val="-6"/>
          <w:sz w:val="28"/>
          <w:szCs w:val="28"/>
          <w:highlight w:val="white"/>
        </w:rPr>
      </w:pPr>
      <w:r w:rsidRPr="00796236">
        <w:rPr>
          <w:spacing w:val="-6"/>
          <w:sz w:val="28"/>
          <w:szCs w:val="28"/>
          <w:highlight w:val="white"/>
        </w:rPr>
        <w:t>Организацию управления инновационно-инвестиционной деятельностью сл</w:t>
      </w:r>
      <w:r w:rsidRPr="00796236">
        <w:rPr>
          <w:spacing w:val="-6"/>
          <w:sz w:val="28"/>
          <w:szCs w:val="28"/>
          <w:highlight w:val="white"/>
        </w:rPr>
        <w:t>е</w:t>
      </w:r>
      <w:r w:rsidRPr="00796236">
        <w:rPr>
          <w:spacing w:val="-6"/>
          <w:sz w:val="28"/>
          <w:szCs w:val="28"/>
          <w:highlight w:val="white"/>
        </w:rPr>
        <w:t>дует рассматривать как подготовк</w:t>
      </w:r>
      <w:r w:rsidR="00FB75B3">
        <w:rPr>
          <w:spacing w:val="-6"/>
          <w:sz w:val="28"/>
          <w:szCs w:val="28"/>
          <w:highlight w:val="white"/>
        </w:rPr>
        <w:t>у</w:t>
      </w:r>
      <w:r w:rsidRPr="00796236">
        <w:rPr>
          <w:spacing w:val="-6"/>
          <w:sz w:val="28"/>
          <w:szCs w:val="28"/>
          <w:highlight w:val="white"/>
        </w:rPr>
        <w:t xml:space="preserve"> и реализаци</w:t>
      </w:r>
      <w:r w:rsidR="00FB75B3">
        <w:rPr>
          <w:spacing w:val="-6"/>
          <w:sz w:val="28"/>
          <w:szCs w:val="28"/>
          <w:highlight w:val="white"/>
        </w:rPr>
        <w:t>ю</w:t>
      </w:r>
      <w:r w:rsidRPr="00796236">
        <w:rPr>
          <w:spacing w:val="-6"/>
          <w:sz w:val="28"/>
          <w:szCs w:val="28"/>
          <w:highlight w:val="white"/>
        </w:rPr>
        <w:t xml:space="preserve"> тех мероприятий, которые умен</w:t>
      </w:r>
      <w:r w:rsidRPr="00796236">
        <w:rPr>
          <w:spacing w:val="-6"/>
          <w:sz w:val="28"/>
          <w:szCs w:val="28"/>
          <w:highlight w:val="white"/>
        </w:rPr>
        <w:t>ь</w:t>
      </w:r>
      <w:r w:rsidRPr="00796236">
        <w:rPr>
          <w:spacing w:val="-6"/>
          <w:sz w:val="28"/>
          <w:szCs w:val="28"/>
          <w:highlight w:val="white"/>
        </w:rPr>
        <w:t xml:space="preserve">шат риск принятия неверного </w:t>
      </w:r>
      <w:r w:rsidR="00FB75B3">
        <w:rPr>
          <w:spacing w:val="-6"/>
          <w:sz w:val="28"/>
          <w:szCs w:val="28"/>
          <w:highlight w:val="white"/>
        </w:rPr>
        <w:t>решения</w:t>
      </w:r>
      <w:r w:rsidRPr="00796236">
        <w:rPr>
          <w:spacing w:val="-6"/>
          <w:sz w:val="28"/>
          <w:szCs w:val="28"/>
          <w:highlight w:val="white"/>
        </w:rPr>
        <w:t>. Управление на предприятии должно быть основано на концепции приемлемого риска, допускающего возможность рационал</w:t>
      </w:r>
      <w:r w:rsidRPr="00796236">
        <w:rPr>
          <w:spacing w:val="-6"/>
          <w:sz w:val="28"/>
          <w:szCs w:val="28"/>
          <w:highlight w:val="white"/>
        </w:rPr>
        <w:t>ь</w:t>
      </w:r>
      <w:r w:rsidRPr="00796236">
        <w:rPr>
          <w:spacing w:val="-6"/>
          <w:sz w:val="28"/>
          <w:szCs w:val="28"/>
          <w:highlight w:val="white"/>
        </w:rPr>
        <w:t xml:space="preserve">ного </w:t>
      </w:r>
      <w:r w:rsidR="00FB75B3">
        <w:rPr>
          <w:spacing w:val="-6"/>
          <w:sz w:val="28"/>
          <w:szCs w:val="28"/>
          <w:highlight w:val="white"/>
        </w:rPr>
        <w:t>выбора, приводящего к</w:t>
      </w:r>
      <w:r w:rsidRPr="00796236">
        <w:rPr>
          <w:spacing w:val="-6"/>
          <w:sz w:val="28"/>
          <w:szCs w:val="28"/>
          <w:highlight w:val="white"/>
        </w:rPr>
        <w:t xml:space="preserve"> снижению его до допустимой величины. Система управления инновационно-инвестиционными</w:t>
      </w:r>
      <w:r w:rsidR="00D15C4D">
        <w:rPr>
          <w:spacing w:val="-6"/>
          <w:sz w:val="28"/>
          <w:szCs w:val="28"/>
          <w:highlight w:val="white"/>
        </w:rPr>
        <w:t xml:space="preserve"> деятельностью предприятий должно строиться по </w:t>
      </w:r>
      <w:proofErr w:type="spellStart"/>
      <w:r w:rsidR="00D15C4D">
        <w:rPr>
          <w:spacing w:val="-6"/>
          <w:sz w:val="28"/>
          <w:szCs w:val="28"/>
          <w:highlight w:val="white"/>
        </w:rPr>
        <w:t>блочно</w:t>
      </w:r>
      <w:proofErr w:type="spellEnd"/>
      <w:r w:rsidR="00D15C4D">
        <w:rPr>
          <w:spacing w:val="-6"/>
          <w:sz w:val="28"/>
          <w:szCs w:val="28"/>
          <w:highlight w:val="white"/>
        </w:rPr>
        <w:t xml:space="preserve">-иерархическому принципу. </w:t>
      </w:r>
      <w:r w:rsidRPr="00796236">
        <w:rPr>
          <w:spacing w:val="-6"/>
          <w:sz w:val="28"/>
          <w:szCs w:val="28"/>
          <w:highlight w:val="white"/>
        </w:rPr>
        <w:t xml:space="preserve"> </w:t>
      </w:r>
      <w:r w:rsidR="00D15C4D">
        <w:rPr>
          <w:spacing w:val="-6"/>
          <w:sz w:val="28"/>
          <w:szCs w:val="28"/>
          <w:highlight w:val="white"/>
        </w:rPr>
        <w:t>Поэтому процесс управления пре</w:t>
      </w:r>
      <w:r w:rsidR="00D15C4D">
        <w:rPr>
          <w:spacing w:val="-6"/>
          <w:sz w:val="28"/>
          <w:szCs w:val="28"/>
          <w:highlight w:val="white"/>
        </w:rPr>
        <w:t>д</w:t>
      </w:r>
      <w:r w:rsidR="00D15C4D">
        <w:rPr>
          <w:spacing w:val="-6"/>
          <w:sz w:val="28"/>
          <w:szCs w:val="28"/>
          <w:highlight w:val="white"/>
        </w:rPr>
        <w:lastRenderedPageBreak/>
        <w:t>ставляет собой систему</w:t>
      </w:r>
      <w:r w:rsidR="00FB75B3">
        <w:rPr>
          <w:spacing w:val="-6"/>
          <w:sz w:val="28"/>
          <w:szCs w:val="28"/>
          <w:highlight w:val="white"/>
        </w:rPr>
        <w:t>,</w:t>
      </w:r>
      <w:r w:rsidR="00D15C4D">
        <w:rPr>
          <w:spacing w:val="-6"/>
          <w:sz w:val="28"/>
          <w:szCs w:val="28"/>
          <w:highlight w:val="white"/>
        </w:rPr>
        <w:t xml:space="preserve"> состоящую из исполнительного и корректирующего уровня </w:t>
      </w:r>
      <w:r w:rsidRPr="00796236">
        <w:rPr>
          <w:spacing w:val="-6"/>
          <w:sz w:val="28"/>
          <w:szCs w:val="28"/>
          <w:highlight w:val="white"/>
        </w:rPr>
        <w:t>(рисунок 3).</w:t>
      </w:r>
    </w:p>
    <w:p w:rsidR="00F27E84" w:rsidRPr="00796236" w:rsidRDefault="00FB75B3" w:rsidP="001D2770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524510</wp:posOffset>
                </wp:positionH>
                <wp:positionV relativeFrom="paragraph">
                  <wp:posOffset>68580</wp:posOffset>
                </wp:positionV>
                <wp:extent cx="5619115" cy="5732780"/>
                <wp:effectExtent l="10160" t="11430" r="9525" b="8890"/>
                <wp:wrapNone/>
                <wp:docPr id="3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9115" cy="5732780"/>
                          <a:chOff x="1960" y="5106"/>
                          <a:chExt cx="8849" cy="9470"/>
                        </a:xfrm>
                      </wpg:grpSpPr>
                      <wps:wsp>
                        <wps:cNvPr id="4" name="Прямая со стрелкой 391"/>
                        <wps:cNvCnPr>
                          <a:cxnSpLocks noChangeShapeType="1"/>
                        </wps:cNvCnPr>
                        <wps:spPr bwMode="auto">
                          <a:xfrm flipH="1">
                            <a:off x="9466" y="10980"/>
                            <a:ext cx="24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" name="Group 77"/>
                        <wpg:cNvGrpSpPr>
                          <a:grpSpLocks/>
                        </wpg:cNvGrpSpPr>
                        <wpg:grpSpPr bwMode="auto">
                          <a:xfrm>
                            <a:off x="1960" y="5106"/>
                            <a:ext cx="8849" cy="9470"/>
                            <a:chOff x="1960" y="5106"/>
                            <a:chExt cx="8849" cy="9622"/>
                          </a:xfrm>
                        </wpg:grpSpPr>
                        <wps:wsp>
                          <wps:cNvPr id="6" name="Поле 3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29" y="5106"/>
                              <a:ext cx="4245" cy="50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A22E9" w:rsidRPr="00635421" w:rsidRDefault="006A22E9" w:rsidP="001D2770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635421">
                                  <w:rPr>
                                    <w:b/>
                                    <w:bCs/>
                                  </w:rPr>
                                  <w:t>Управляющая система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Поле 3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90" y="5976"/>
                              <a:ext cx="2701" cy="6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A22E9" w:rsidRPr="001E292D" w:rsidRDefault="006A22E9" w:rsidP="001D2770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E292D">
                                  <w:rPr>
                                    <w:sz w:val="22"/>
                                    <w:szCs w:val="22"/>
                                  </w:rPr>
                                  <w:t>Текущее состояние об</w:t>
                                </w:r>
                                <w:r w:rsidRPr="001E292D">
                                  <w:rPr>
                                    <w:sz w:val="22"/>
                                    <w:szCs w:val="22"/>
                                  </w:rPr>
                                  <w:t>ъ</w:t>
                                </w:r>
                                <w:r w:rsidRPr="001E292D">
                                  <w:rPr>
                                    <w:sz w:val="22"/>
                                    <w:szCs w:val="22"/>
                                  </w:rPr>
                                  <w:t>екта управления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Поле 3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94" y="5976"/>
                              <a:ext cx="2977" cy="6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A22E9" w:rsidRPr="001E292D" w:rsidRDefault="006A22E9" w:rsidP="001D2770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E292D">
                                  <w:rPr>
                                    <w:sz w:val="22"/>
                                    <w:szCs w:val="22"/>
                                  </w:rPr>
                                  <w:t>Стратегическое состояние объекта</w: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1E292D">
                                  <w:rPr>
                                    <w:sz w:val="22"/>
                                    <w:szCs w:val="22"/>
                                  </w:rPr>
                                  <w:t>управления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Поле 3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60" y="7113"/>
                              <a:ext cx="7506" cy="338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A22E9" w:rsidRDefault="006A22E9" w:rsidP="001D2770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Поле 3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13" y="7260"/>
                              <a:ext cx="6730" cy="3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A22E9" w:rsidRPr="001E292D" w:rsidRDefault="006A22E9" w:rsidP="00C54E32">
                                <w:pPr>
                                  <w:spacing w:line="200" w:lineRule="atLeast"/>
                                  <w:jc w:val="center"/>
                                  <w:rPr>
                                    <w:b/>
                                    <w:bCs/>
                                    <w:sz w:val="22"/>
                                    <w:szCs w:val="22"/>
                                  </w:rPr>
                                </w:pPr>
                                <w:r w:rsidRPr="001E292D">
                                  <w:rPr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Управляющее воздействие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Поле 3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13" y="8291"/>
                              <a:ext cx="3187" cy="74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A22E9" w:rsidRPr="00B76860" w:rsidRDefault="006A22E9" w:rsidP="00B76860">
                                <w:pPr>
                                  <w:ind w:left="-42" w:right="-58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B76860">
                                  <w:rPr>
                                    <w:sz w:val="22"/>
                                    <w:szCs w:val="22"/>
                                  </w:rPr>
                                  <w:t>Анализ факторов и оценка уровня инвестиционного</w:t>
                                </w:r>
                                <w:r w:rsidRPr="00674D62">
                                  <w:rPr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B76860">
                                  <w:rPr>
                                    <w:sz w:val="22"/>
                                    <w:szCs w:val="22"/>
                                  </w:rPr>
                                  <w:t>риска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Поле 3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00" y="8291"/>
                              <a:ext cx="3543" cy="74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A22E9" w:rsidRDefault="006A22E9" w:rsidP="001D2770">
                                <w:r>
                                  <w:t xml:space="preserve">Разработка </w:t>
                                </w:r>
                                <w:proofErr w:type="spellStart"/>
                                <w:r>
                                  <w:t>антирисковых</w:t>
                                </w:r>
                                <w:proofErr w:type="spellEnd"/>
                                <w:r>
                                  <w:t xml:space="preserve"> м</w:t>
                                </w:r>
                                <w:r>
                                  <w:t>е</w:t>
                                </w:r>
                                <w:r>
                                  <w:t>роприятий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Поле 3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71" y="9174"/>
                              <a:ext cx="3284" cy="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A22E9" w:rsidRPr="00A10254" w:rsidRDefault="006A22E9" w:rsidP="00B76860">
                                <w:pPr>
                                  <w:spacing w:line="220" w:lineRule="atLeast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A10254">
                                  <w:rPr>
                                    <w:b/>
                                    <w:bCs/>
                                  </w:rPr>
                                  <w:t>Принятие решения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Поле 3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13" y="7639"/>
                              <a:ext cx="6730" cy="6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A22E9" w:rsidRPr="001E292D" w:rsidRDefault="006A22E9" w:rsidP="001E292D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E292D">
                                  <w:rPr>
                                    <w:sz w:val="22"/>
                                    <w:szCs w:val="22"/>
                                  </w:rPr>
                                  <w:t>Координация процессов управления инновационно-инвестиционной деятельностью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Поле 3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60" y="10700"/>
                              <a:ext cx="7506" cy="38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A22E9" w:rsidRDefault="006A22E9" w:rsidP="001D2770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Поле 3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75" y="8023"/>
                              <a:ext cx="534" cy="67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A22E9" w:rsidRPr="0013231E" w:rsidRDefault="006A22E9" w:rsidP="001D2770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13231E">
                                  <w:rPr>
                                    <w:b/>
                                    <w:bCs/>
                                  </w:rPr>
                                  <w:t>Информационная система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Поле 3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0" y="10807"/>
                              <a:ext cx="6277" cy="5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A22E9" w:rsidRPr="00635421" w:rsidRDefault="006A22E9" w:rsidP="001D2770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635421">
                                  <w:rPr>
                                    <w:b/>
                                    <w:bCs/>
                                  </w:rPr>
                                  <w:t>Управляемые подсистемы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Поле 3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13" y="11704"/>
                              <a:ext cx="6584" cy="44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A22E9" w:rsidRPr="00635421" w:rsidRDefault="006A22E9" w:rsidP="001D2770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proofErr w:type="gramStart"/>
                                <w:r w:rsidRPr="00635421">
                                  <w:rPr>
                                    <w:b/>
                                    <w:bCs/>
                                  </w:rPr>
                                  <w:t>Контроль за</w:t>
                                </w:r>
                                <w:proofErr w:type="gramEnd"/>
                                <w:r w:rsidRPr="00635421">
                                  <w:rPr>
                                    <w:b/>
                                    <w:bCs/>
                                  </w:rPr>
                                  <w:t xml:space="preserve">  протекающим</w:t>
                                </w:r>
                                <w:r>
                                  <w:rPr>
                                    <w:b/>
                                    <w:bCs/>
                                  </w:rPr>
                                  <w:t>и</w:t>
                                </w:r>
                                <w:r w:rsidRPr="00635421">
                                  <w:rPr>
                                    <w:b/>
                                    <w:bCs/>
                                  </w:rPr>
                                  <w:t xml:space="preserve"> процесс</w:t>
                                </w:r>
                                <w:r>
                                  <w:rPr>
                                    <w:b/>
                                    <w:bCs/>
                                  </w:rPr>
                                  <w:t>а</w:t>
                                </w:r>
                                <w:r w:rsidRPr="00635421">
                                  <w:rPr>
                                    <w:b/>
                                    <w:bCs/>
                                  </w:rPr>
                                  <w:t>м</w:t>
                                </w:r>
                                <w:r>
                                  <w:rPr>
                                    <w:b/>
                                    <w:bCs/>
                                  </w:rPr>
                                  <w:t>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Поле 3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40" y="12440"/>
                              <a:ext cx="2863" cy="9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A22E9" w:rsidRDefault="006A22E9" w:rsidP="001D2770">
                                <w:r>
                                  <w:t>Устойчивое состояние процесса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Поле 3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00" y="12440"/>
                              <a:ext cx="3397" cy="9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A22E9" w:rsidRPr="00FB75B3" w:rsidRDefault="006A22E9" w:rsidP="00FB75B3">
                                <w:pPr>
                                  <w:spacing w:line="180" w:lineRule="atLeast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FB75B3">
                                  <w:rPr>
                                    <w:sz w:val="22"/>
                                    <w:szCs w:val="22"/>
                                  </w:rPr>
                                  <w:t>Отклонение параметров контр</w:t>
                                </w:r>
                                <w:r w:rsidRPr="00FB75B3">
                                  <w:rPr>
                                    <w:sz w:val="22"/>
                                    <w:szCs w:val="22"/>
                                  </w:rPr>
                                  <w:t>о</w:t>
                                </w:r>
                                <w:r w:rsidRPr="00FB75B3">
                                  <w:rPr>
                                    <w:sz w:val="22"/>
                                    <w:szCs w:val="22"/>
                                  </w:rPr>
                                  <w:t xml:space="preserve">лируемого процесса </w:t>
                                </w:r>
                                <w:proofErr w:type="gramStart"/>
                                <w:r w:rsidRPr="00FB75B3">
                                  <w:rPr>
                                    <w:sz w:val="22"/>
                                    <w:szCs w:val="22"/>
                                  </w:rPr>
                                  <w:t>от</w:t>
                                </w:r>
                                <w:proofErr w:type="gramEnd"/>
                                <w:r w:rsidRPr="00FB75B3">
                                  <w:rPr>
                                    <w:sz w:val="22"/>
                                    <w:szCs w:val="22"/>
                                  </w:rPr>
                                  <w:t xml:space="preserve"> зада</w:t>
                                </w:r>
                                <w:r w:rsidRPr="00FB75B3">
                                  <w:rPr>
                                    <w:sz w:val="22"/>
                                    <w:szCs w:val="22"/>
                                  </w:rPr>
                                  <w:t>н</w:t>
                                </w:r>
                                <w:r w:rsidRPr="00FB75B3">
                                  <w:rPr>
                                    <w:sz w:val="22"/>
                                    <w:szCs w:val="22"/>
                                  </w:rPr>
                                  <w:t>ных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Поле 3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97" y="6110"/>
                              <a:ext cx="1359" cy="69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A22E9" w:rsidRPr="0013231E" w:rsidRDefault="006A22E9" w:rsidP="001E292D">
                                <w:pPr>
                                  <w:spacing w:line="220" w:lineRule="exact"/>
                                </w:pPr>
                                <w:r w:rsidRPr="0013231E">
                                  <w:t>Внешняя среда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Прямая со стрелкой 3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18" y="12145"/>
                              <a:ext cx="0" cy="29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Прямая со стрелкой 3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18" y="12145"/>
                              <a:ext cx="0" cy="29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24" name="Group 75"/>
                          <wpg:cNvGrpSpPr>
                            <a:grpSpLocks/>
                          </wpg:cNvGrpSpPr>
                          <wpg:grpSpPr bwMode="auto">
                            <a:xfrm>
                              <a:off x="3732" y="13429"/>
                              <a:ext cx="3656" cy="414"/>
                              <a:chOff x="3562" y="13925"/>
                              <a:chExt cx="3656" cy="414"/>
                            </a:xfrm>
                          </wpg:grpSpPr>
                          <wps:wsp>
                            <wps:cNvPr id="25" name="Прямая соединительная линия 385"/>
                            <wps:cNvCnPr/>
                            <wps:spPr bwMode="auto">
                              <a:xfrm>
                                <a:off x="3562" y="13925"/>
                                <a:ext cx="0" cy="18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4579B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" name="Прямая соединительная линия 386"/>
                            <wps:cNvCnPr/>
                            <wps:spPr bwMode="auto">
                              <a:xfrm>
                                <a:off x="3562" y="14112"/>
                                <a:ext cx="365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Прямая соединительная линия 387"/>
                            <wps:cNvCnPr/>
                            <wps:spPr bwMode="auto">
                              <a:xfrm>
                                <a:off x="7218" y="13925"/>
                                <a:ext cx="0" cy="18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4579B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" name="Прямая со стрелкой 3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03" y="14112"/>
                                <a:ext cx="0" cy="22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9" name="Прямая со стрелкой 3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16" y="14064"/>
                              <a:ext cx="135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Прямая соединительная линия 390"/>
                          <wps:cNvCnPr/>
                          <wps:spPr bwMode="auto">
                            <a:xfrm>
                              <a:off x="9709" y="6806"/>
                              <a:ext cx="0" cy="42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Прямая со стрелкой 3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76" y="10499"/>
                              <a:ext cx="0" cy="18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Прямая со стрелкой 3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00" y="10499"/>
                              <a:ext cx="0" cy="18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Прямая со стрелкой 3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26" y="10499"/>
                              <a:ext cx="0" cy="18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Прямая со стрелкой 39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474" y="5387"/>
                              <a:ext cx="4206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Прямая со стрелкой 3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680" y="5387"/>
                              <a:ext cx="0" cy="263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Прямая соединительная линия 397"/>
                          <wps:cNvCnPr/>
                          <wps:spPr bwMode="auto">
                            <a:xfrm>
                              <a:off x="3173" y="6806"/>
                              <a:ext cx="367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Прямая соединительная линия 398"/>
                          <wps:cNvCnPr/>
                          <wps:spPr bwMode="auto">
                            <a:xfrm>
                              <a:off x="3173" y="6631"/>
                              <a:ext cx="0" cy="1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4579B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Прямая соединительная линия 399"/>
                          <wps:cNvCnPr/>
                          <wps:spPr bwMode="auto">
                            <a:xfrm>
                              <a:off x="6846" y="6631"/>
                              <a:ext cx="0" cy="1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4579B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Прямая со стрелкой 4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791" y="6310"/>
                              <a:ext cx="100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 type="arrow" w="med" len="med"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Прямая со стрелкой 4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3" y="5601"/>
                              <a:ext cx="0" cy="37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Прямая со стрелкой 4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82" y="5601"/>
                              <a:ext cx="0" cy="37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Прямая со стрелкой 4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3" y="6806"/>
                              <a:ext cx="0" cy="30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Прямая со стрелкой 40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466" y="8157"/>
                              <a:ext cx="24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Поле 4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62" y="9629"/>
                              <a:ext cx="4869" cy="4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A22E9" w:rsidRPr="0013231E" w:rsidRDefault="006A22E9" w:rsidP="001D2770">
                                <w:pPr>
                                  <w:jc w:val="center"/>
                                </w:pPr>
                                <w:r w:rsidRPr="0013231E">
                                  <w:t>Предварительное решение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Поле 4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62" y="10057"/>
                              <a:ext cx="4869" cy="4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A22E9" w:rsidRPr="0013231E" w:rsidRDefault="006A22E9" w:rsidP="001D2770">
                                <w:pPr>
                                  <w:jc w:val="center"/>
                                </w:pPr>
                                <w:r w:rsidRPr="0013231E">
                                  <w:t>Окончательное решение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Поле 3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40" y="13844"/>
                              <a:ext cx="6406" cy="44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A22E9" w:rsidRDefault="006A22E9" w:rsidP="001D2770">
                                <w:pPr>
                                  <w:jc w:val="center"/>
                                </w:pPr>
                                <w:r>
                                  <w:t>Сбор, обработка и передача информации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8" o:spid="_x0000_s1052" style="position:absolute;left:0;text-align:left;margin-left:41.3pt;margin-top:5.4pt;width:442.45pt;height:451.4pt;z-index:251658240" coordorigin="1960,5106" coordsize="8849,9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391" o:spid="_x0000_s1053" type="#_x0000_t32" style="position:absolute;left:9466;top:10980;width:24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coPdsQAAADaAAAADwAAAGRycy9kb3ducmV2LnhtbESPQWvCQBSE7wX/w/IEL0U3WhGJriKC&#10;IKUgWi/eHtmXbDD7NmbXGPvruwWhx2FmvmGW685WoqXGl44VjEcJCOLM6ZILBefv3XAOwgdkjZVj&#10;UvAkD+tV722JqXYPPlJ7CoWIEPYpKjAh1KmUPjNk0Y9cTRy93DUWQ5RNIXWDjwi3lZwkyUxaLDku&#10;GKxpayi7nu5WwfvxUhZ5fv96+o+fwzz5PNxM1io16HebBYhAXfgPv9p7rWAKf1fiDZ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yg92xAAAANoAAAAPAAAAAAAAAAAA&#10;AAAAAKECAABkcnMvZG93bnJldi54bWxQSwUGAAAAAAQABAD5AAAAkgMAAAAA&#10;">
                  <v:stroke endarrow="open"/>
                </v:shape>
                <v:group id="Group 77" o:spid="_x0000_s1054" style="position:absolute;left:1960;top:5106;width:8849;height:9470" coordorigin="1960,5106" coordsize="8849,96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Поле 364" o:spid="_x0000_s1055" type="#_x0000_t202" style="position:absolute;left:2229;top:5106;width:4245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D6T74A&#10;AADaAAAADwAAAGRycy9kb3ducmV2LnhtbESPQYvCMBSE74L/ITzBm01VKFKNsisI4k3txdujebbF&#10;5qUk0Xb//UYQPA4z8w2z2Q2mFS9yvrGsYJ6kIIhLqxuuFBTXw2wFwgdkja1lUvBHHnbb8WiDubY9&#10;n+l1CZWIEPY5KqhD6HIpfVmTQZ/Yjjh6d+sMhihdJbXDPsJNKxdpmkmDDceFGjva11Q+Lk+j4Jj9&#10;hhsV+qSXi6XtC1m6e+uVmk6GnzWIQEP4hj/to1aQwftKvAFy+w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Dg+k++AAAA2gAAAA8AAAAAAAAAAAAAAAAAmAIAAGRycy9kb3ducmV2&#10;LnhtbFBLBQYAAAAABAAEAPUAAACDAwAAAAA=&#10;" strokeweight=".5pt">
                    <v:textbox>
                      <w:txbxContent>
                        <w:p w:rsidR="0044261D" w:rsidRPr="00635421" w:rsidRDefault="0044261D" w:rsidP="001D2770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635421">
                            <w:rPr>
                              <w:b/>
                              <w:bCs/>
                            </w:rPr>
                            <w:t>Управляющая система</w:t>
                          </w:r>
                        </w:p>
                      </w:txbxContent>
                    </v:textbox>
                  </v:shape>
                  <v:shape id="Поле 365" o:spid="_x0000_s1056" type="#_x0000_t202" style="position:absolute;left:2090;top:5976;width:2701;height: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xf1MEA&#10;AADaAAAADwAAAGRycy9kb3ducmV2LnhtbESPQWuDQBSE74X+h+UVeqtrIphgs0pSKEhvNV5ye7gv&#10;KnXfyu4m2n/fLRR6HGbmG+ZQrWYSd3J+tKxgk6QgiDurR+4VtOf3lz0IH5A1TpZJwTd5qMrHhwMW&#10;2i78Sfcm9CJC2BeoYAhhLqT03UAGfWJn4uhdrTMYonS91A6XCDeT3KZpLg2OHBcGnOltoO6ruRkF&#10;dX4KF2r1h862mV1a2bnr5JV6flqPryACreE//NeutYId/F6JN0C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+sX9TBAAAA2gAAAA8AAAAAAAAAAAAAAAAAmAIAAGRycy9kb3du&#10;cmV2LnhtbFBLBQYAAAAABAAEAPUAAACGAwAAAAA=&#10;" strokeweight=".5pt">
                    <v:textbox>
                      <w:txbxContent>
                        <w:p w:rsidR="0044261D" w:rsidRPr="001E292D" w:rsidRDefault="0044261D" w:rsidP="001D277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1E292D">
                            <w:rPr>
                              <w:sz w:val="22"/>
                              <w:szCs w:val="22"/>
                            </w:rPr>
                            <w:t>Текущее состояние об</w:t>
                          </w:r>
                          <w:r w:rsidRPr="001E292D">
                            <w:rPr>
                              <w:sz w:val="22"/>
                              <w:szCs w:val="22"/>
                            </w:rPr>
                            <w:t>ъ</w:t>
                          </w:r>
                          <w:r w:rsidRPr="001E292D">
                            <w:rPr>
                              <w:sz w:val="22"/>
                              <w:szCs w:val="22"/>
                            </w:rPr>
                            <w:t>екта управления</w:t>
                          </w:r>
                        </w:p>
                      </w:txbxContent>
                    </v:textbox>
                  </v:shape>
                  <v:shape id="Поле 366" o:spid="_x0000_s1057" type="#_x0000_t202" style="position:absolute;left:5794;top:5976;width:2977;height: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PLproA&#10;AADaAAAADwAAAGRycy9kb3ducmV2LnhtbERPvQrCMBDeBd8hnOBmUxVEqlFUEMRN7eJ2NGdbbC4l&#10;iba+vRkEx4/vf73tTSPe5HxtWcE0SUEQF1bXXCrIb8fJEoQPyBoby6TgQx62m+FgjZm2HV/ofQ2l&#10;iCHsM1RQhdBmUvqiIoM+sS1x5B7WGQwRulJqh10MN42cpelCGqw5NlTY0qGi4nl9GQWnxT7cKddn&#10;PZ/NbZfLwj0ar9R41O9WIAL14S/+uU9aQdwar8QbIDdf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vjPLproAAADaAAAADwAAAAAAAAAAAAAAAACYAgAAZHJzL2Rvd25yZXYueG1s&#10;UEsFBgAAAAAEAAQA9QAAAH8DAAAAAA==&#10;" strokeweight=".5pt">
                    <v:textbox>
                      <w:txbxContent>
                        <w:p w:rsidR="0044261D" w:rsidRPr="001E292D" w:rsidRDefault="0044261D" w:rsidP="001D277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1E292D">
                            <w:rPr>
                              <w:sz w:val="22"/>
                              <w:szCs w:val="22"/>
                            </w:rPr>
                            <w:t>Стратегическое состояние объекта</w:t>
                          </w:r>
                          <w:r w:rsidR="00192F4C">
                            <w:rPr>
                              <w:sz w:val="22"/>
                              <w:szCs w:val="22"/>
                            </w:rPr>
                            <w:t xml:space="preserve"> </w:t>
                          </w:r>
                          <w:r w:rsidRPr="001E292D">
                            <w:rPr>
                              <w:sz w:val="22"/>
                              <w:szCs w:val="22"/>
                            </w:rPr>
                            <w:t>управления</w:t>
                          </w:r>
                        </w:p>
                      </w:txbxContent>
                    </v:textbox>
                  </v:shape>
                  <v:shape id="Поле 367" o:spid="_x0000_s1058" type="#_x0000_t202" style="position:absolute;left:1960;top:7113;width:7506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a/BsMA&#10;AADaAAAADwAAAGRycy9kb3ducmV2LnhtbESPT2vCQBTE70K/w/IK3nRTD6lNXaUUBA+K+AdKb6/Z&#10;1yQ0+zZkXzT207uC4HGYmd8ws0XvanWiNlSeDbyME1DEubcVFwaOh+VoCioIssXaMxm4UIDF/Gkw&#10;w8z6M+/otJdCRQiHDA2UIk2mdchLchjGviGO3q9vHUqUbaFti+cId7WeJEmqHVYcF0ps6LOk/G/f&#10;OQNfP6nr7HL7za/pdr3pUP6pE2OGz/3HOyihXh7he3tlDbzB7Uq8AXp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a/BsMAAADaAAAADwAAAAAAAAAAAAAAAACYAgAAZHJzL2Rv&#10;d25yZXYueG1sUEsFBgAAAAAEAAQA9QAAAIgDAAAAAA==&#10;" strokeweight=".5pt">
                    <v:stroke dashstyle="dash"/>
                    <v:textbox>
                      <w:txbxContent>
                        <w:p w:rsidR="0044261D" w:rsidRDefault="0044261D" w:rsidP="001D2770"/>
                      </w:txbxContent>
                    </v:textbox>
                  </v:shape>
                  <v:shape id="Поле 368" o:spid="_x0000_s1059" type="#_x0000_t202" style="position:absolute;left:2413;top:7260;width:6730;height:3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fRKcAA&#10;AADbAAAADwAAAGRycy9kb3ducmV2LnhtbESPQYvCQAyF74L/YYjgTaerINJ1lF1BEG9qL3sLndiW&#10;7WTKzGjrvzcHwVvCe3nvy2Y3uFY9KMTGs4GveQaKuPS24cpAcT3M1qBiQrbYeiYDT4qw245HG8yt&#10;7/lMj0uqlIRwzNFAnVKXax3LmhzGue+IRbv54DDJGiptA/YS7lq9yLKVdtiwNNTY0b6m8v9ydwaO&#10;q9/0R4U92eVi6ftCl+HWRmOmk+HnG1SiIX3M7+ujFXyhl19kAL1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8fRKcAAAADbAAAADwAAAAAAAAAAAAAAAACYAgAAZHJzL2Rvd25y&#10;ZXYueG1sUEsFBgAAAAAEAAQA9QAAAIUDAAAAAA==&#10;" strokeweight=".5pt">
                    <v:textbox>
                      <w:txbxContent>
                        <w:p w:rsidR="0044261D" w:rsidRPr="001E292D" w:rsidRDefault="0044261D" w:rsidP="00C54E32">
                          <w:pPr>
                            <w:spacing w:line="200" w:lineRule="atLeast"/>
                            <w:jc w:val="center"/>
                            <w:rPr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 w:rsidRPr="001E292D">
                            <w:rPr>
                              <w:b/>
                              <w:bCs/>
                              <w:sz w:val="22"/>
                              <w:szCs w:val="22"/>
                            </w:rPr>
                            <w:t>Управляющее воздействие</w:t>
                          </w:r>
                        </w:p>
                      </w:txbxContent>
                    </v:textbox>
                  </v:shape>
                  <v:shape id="Поле 369" o:spid="_x0000_s1060" type="#_x0000_t202" style="position:absolute;left:2413;top:8291;width:3187;height: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t0srsA&#10;AADbAAAADwAAAGRycy9kb3ducmV2LnhtbERPvQrCMBDeBd8hnOCmqQoi1SgqCOKmdnE7mrMtNpeS&#10;RFvf3giC2318v7fadKYWL3K+sqxgMk5AEOdWV1woyK6H0QKED8gaa8uk4E0eNut+b4Wpti2f6XUJ&#10;hYgh7FNUUIbQpFL6vCSDfmwb4sjdrTMYInSF1A7bGG5qOU2SuTRYcWwosaF9Sfnj8jQKjvNduFGm&#10;T3o2ndk2k7m7116p4aDbLkEE6sJf/HMfdZw/ge8v8QC5/g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IyLdLK7AAAA2wAAAA8AAAAAAAAAAAAAAAAAmAIAAGRycy9kb3ducmV2Lnht&#10;bFBLBQYAAAAABAAEAPUAAACAAwAAAAA=&#10;" strokeweight=".5pt">
                    <v:textbox>
                      <w:txbxContent>
                        <w:p w:rsidR="0044261D" w:rsidRPr="00B76860" w:rsidRDefault="0044261D" w:rsidP="00B76860">
                          <w:pPr>
                            <w:ind w:left="-42" w:right="-58"/>
                            <w:rPr>
                              <w:sz w:val="22"/>
                              <w:szCs w:val="22"/>
                            </w:rPr>
                          </w:pPr>
                          <w:r w:rsidRPr="00B76860">
                            <w:rPr>
                              <w:sz w:val="22"/>
                              <w:szCs w:val="22"/>
                            </w:rPr>
                            <w:t>Анализ факторов и оценка уровня инвестиционного</w:t>
                          </w:r>
                          <w:r w:rsidRPr="00674D62">
                            <w:rPr>
                              <w:sz w:val="22"/>
                              <w:szCs w:val="22"/>
                            </w:rPr>
                            <w:t xml:space="preserve"> </w:t>
                          </w:r>
                          <w:r w:rsidRPr="00B76860">
                            <w:rPr>
                              <w:sz w:val="22"/>
                              <w:szCs w:val="22"/>
                            </w:rPr>
                            <w:t>риска</w:t>
                          </w:r>
                        </w:p>
                      </w:txbxContent>
                    </v:textbox>
                  </v:shape>
                  <v:shape id="Поле 370" o:spid="_x0000_s1061" type="#_x0000_t202" style="position:absolute;left:5600;top:8291;width:3543;height: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nqxb0A&#10;AADbAAAADwAAAGRycy9kb3ducmV2LnhtbERPTYvCMBC9C/6HMAvebLoVRKpRdgVBvKm9eBuasS02&#10;k5JEW/+9EQRv83ifs9oMphUPcr6xrOA3SUEQl1Y3XCkozrvpAoQPyBpby6TgSR426/Fohbm2PR/p&#10;cQqViCHsc1RQh9DlUvqyJoM+sR1x5K7WGQwRukpqh30MN63M0nQuDTYcG2rsaFtTeTvdjYL9/D9c&#10;qNAHPctmti9k6a6tV2ryM/wtQQQawlf8ce91nJ/B+5d4gFy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Fnqxb0AAADbAAAADwAAAAAAAAAAAAAAAACYAgAAZHJzL2Rvd25yZXYu&#10;eG1sUEsFBgAAAAAEAAQA9QAAAIIDAAAAAA==&#10;" strokeweight=".5pt">
                    <v:textbox>
                      <w:txbxContent>
                        <w:p w:rsidR="0044261D" w:rsidRDefault="0044261D" w:rsidP="001D2770">
                          <w:r>
                            <w:t xml:space="preserve">Разработка </w:t>
                          </w:r>
                          <w:proofErr w:type="spellStart"/>
                          <w:r>
                            <w:t>антирисковых</w:t>
                          </w:r>
                          <w:proofErr w:type="spellEnd"/>
                          <w:r>
                            <w:t xml:space="preserve"> м</w:t>
                          </w:r>
                          <w:r>
                            <w:t>е</w:t>
                          </w:r>
                          <w:r>
                            <w:t>роприятий</w:t>
                          </w:r>
                        </w:p>
                      </w:txbxContent>
                    </v:textbox>
                  </v:shape>
                  <v:shape id="Поле 371" o:spid="_x0000_s1062" type="#_x0000_t202" style="position:absolute;left:4371;top:9174;width:3284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VPXr8A&#10;AADbAAAADwAAAGRycy9kb3ducmV2LnhtbERPPWvDMBDdC/0P4gLdGjkxmOJENkmhYLo19ZLtkC62&#10;iXUykho7/z4qFLrd433evl7sKG7kw+BYwWadgSDWzgzcKWi/P17fQISIbHB0TAruFKCunp/2WBo3&#10;8xfdTrETKYRDiQr6GKdSyqB7shjWbiJO3MV5izFB30njcU7hdpTbLCukxYFTQ48Tvfekr6cfq6Ap&#10;jvFMrfk0+TZ3cyu1v4xBqZfVctiBiLTEf/GfuzFpfg6/v6QDZPU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FU9evwAAANsAAAAPAAAAAAAAAAAAAAAAAJgCAABkcnMvZG93bnJl&#10;di54bWxQSwUGAAAAAAQABAD1AAAAhAMAAAAA&#10;" strokeweight=".5pt">
                    <v:textbox>
                      <w:txbxContent>
                        <w:p w:rsidR="0044261D" w:rsidRPr="00A10254" w:rsidRDefault="0044261D" w:rsidP="00B76860">
                          <w:pPr>
                            <w:spacing w:line="220" w:lineRule="atLeast"/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A10254">
                            <w:rPr>
                              <w:b/>
                              <w:bCs/>
                            </w:rPr>
                            <w:t>Принятие решения</w:t>
                          </w:r>
                        </w:p>
                      </w:txbxContent>
                    </v:textbox>
                  </v:shape>
                  <v:shape id="Поле 372" o:spid="_x0000_s1063" type="#_x0000_t202" style="position:absolute;left:2413;top:7639;width:6730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zXKr8A&#10;AADbAAAADwAAAGRycy9kb3ducmV2LnhtbERPTWuDQBC9B/oflin0FtfEIsFmlaRQkN5qveQ2uBOV&#10;urOyu4n233cLhd7m8T7nWK1mEndyfrSsYJekIIg7q0fuFbSfb9sDCB+QNU6WScE3eajKh80RC20X&#10;/qB7E3oRQ9gXqGAIYS6k9N1ABn1iZ+LIXa0zGCJ0vdQOlxhuJrlP01waHDk2DDjT60DdV3MzCur8&#10;HC7U6ned7TO7tLJz18kr9fS4nl5ABFrDv/jPXes4/xl+f4kHyPI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/NcqvwAAANsAAAAPAAAAAAAAAAAAAAAAAJgCAABkcnMvZG93bnJl&#10;di54bWxQSwUGAAAAAAQABAD1AAAAhAMAAAAA&#10;" strokeweight=".5pt">
                    <v:textbox>
                      <w:txbxContent>
                        <w:p w:rsidR="0044261D" w:rsidRPr="001E292D" w:rsidRDefault="0044261D" w:rsidP="001E292D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E292D">
                            <w:rPr>
                              <w:sz w:val="22"/>
                              <w:szCs w:val="22"/>
                            </w:rPr>
                            <w:t>Координация процессов управления инновационно-инвестиционной деятельностью</w:t>
                          </w:r>
                        </w:p>
                      </w:txbxContent>
                    </v:textbox>
                  </v:shape>
                  <v:shape id="Поле 373" o:spid="_x0000_s1064" type="#_x0000_t202" style="position:absolute;left:1960;top:10700;width:7506;height:3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pIoMEA&#10;AADbAAAADwAAAGRycy9kb3ducmV2LnhtbERPTWvCQBC9F/wPywi91Y1CU4muIoLgoUW0BfE2Zsck&#10;mJ0N2Ymm/fVuodDbPN7nzJe9q9WN2lB5NjAeJaCIc28rLgx8fW5epqCCIFusPZOBbwqwXAye5phZ&#10;f+c93Q5SqBjCIUMDpUiTaR3ykhyGkW+II3fxrUOJsC20bfEew12tJ0mSaocVx4YSG1qXlF8PnTNw&#10;PKeus5vdid/S3ftHh/JDnRjzPOxXM1BCvfyL/9xbG+e/wu8v8QC9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qSKDBAAAA2wAAAA8AAAAAAAAAAAAAAAAAmAIAAGRycy9kb3du&#10;cmV2LnhtbFBLBQYAAAAABAAEAPUAAACGAwAAAAA=&#10;" strokeweight=".5pt">
                    <v:stroke dashstyle="dash"/>
                    <v:textbox>
                      <w:txbxContent>
                        <w:p w:rsidR="0044261D" w:rsidRDefault="0044261D" w:rsidP="001D2770"/>
                      </w:txbxContent>
                    </v:textbox>
                  </v:shape>
                  <v:shape id="Поле 374" o:spid="_x0000_s1065" type="#_x0000_t202" style="position:absolute;left:10275;top:8023;width:534;height:6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l7P8IA&#10;AADbAAAADwAAAGRycy9kb3ducmV2LnhtbERPTWvCQBC9C/6HZQq96aZCxaZuQhEEW0Qw7SW3aXaa&#10;Dc3Ohuwak3/vFgre5vE+Z5uPthUD9b5xrOBpmYAgrpxuuFbw9blfbED4gKyxdUwKJvKQZ/PZFlPt&#10;rnymoQi1iCHsU1RgQuhSKX1lyKJfuo44cj+utxgi7Gupe7zGcNvKVZKspcWGY4PBjnaGqt/iYhV8&#10;f0yH0/NUDi/J6d0cp82q1IVV6vFhfHsFEWgMd/G/+6Dj/DX8/RIPk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iXs/wgAAANsAAAAPAAAAAAAAAAAAAAAAAJgCAABkcnMvZG93&#10;bnJldi54bWxQSwUGAAAAAAQABAD1AAAAhwMAAAAA&#10;" strokeweight=".5pt">
                    <v:textbox style="layout-flow:vertical;mso-layout-flow-alt:bottom-to-top">
                      <w:txbxContent>
                        <w:p w:rsidR="0044261D" w:rsidRPr="0013231E" w:rsidRDefault="0044261D" w:rsidP="001D2770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13231E">
                            <w:rPr>
                              <w:b/>
                              <w:bCs/>
                            </w:rPr>
                            <w:t>Информационная система</w:t>
                          </w:r>
                        </w:p>
                      </w:txbxContent>
                    </v:textbox>
                  </v:shape>
                  <v:shape id="Поле 377" o:spid="_x0000_s1066" type="#_x0000_t202" style="position:absolute;left:2720;top:10807;width:6277;height: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5JXb8A&#10;AADbAAAADwAAAGRycy9kb3ducmV2LnhtbERPTWuDQBC9F/oflin0VtdEMMFmlaRQkN5qvOQ2uBOV&#10;urOyu4n233cLhd7m8T7nUK1mEndyfrSsYJOkIIg7q0fuFbTn95c9CB+QNU6WScE3eajKx4cDFtou&#10;/En3JvQihrAvUMEQwlxI6buBDPrEzsSRu1pnMEToeqkdLjHcTHKbprk0OHJsGHCmt4G6r+ZmFNT5&#10;KVyo1R8622Z2aWXnrpNX6vlpPb6CCLSGf/Gfu9Zx/g5+f4kHyPI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LkldvwAAANsAAAAPAAAAAAAAAAAAAAAAAJgCAABkcnMvZG93bnJl&#10;di54bWxQSwUGAAAAAAQABAD1AAAAhAMAAAAA&#10;" strokeweight=".5pt">
                    <v:textbox>
                      <w:txbxContent>
                        <w:p w:rsidR="0044261D" w:rsidRPr="00635421" w:rsidRDefault="0044261D" w:rsidP="001D2770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635421">
                            <w:rPr>
                              <w:b/>
                              <w:bCs/>
                            </w:rPr>
                            <w:t>Управляемые подсистемы</w:t>
                          </w:r>
                        </w:p>
                      </w:txbxContent>
                    </v:textbox>
                  </v:shape>
                  <v:shape id="Поле 378" o:spid="_x0000_s1067" type="#_x0000_t202" style="position:absolute;left:2413;top:11704;width:6584;height: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HdL8AA&#10;AADbAAAADwAAAGRycy9kb3ducmV2LnhtbESPQYvCQAyF74L/YYjgTaerINJ1lF1BEG9qL3sLndiW&#10;7WTKzGjrvzcHwVvCe3nvy2Y3uFY9KMTGs4GveQaKuPS24cpAcT3M1qBiQrbYeiYDT4qw245HG8yt&#10;7/lMj0uqlIRwzNFAnVKXax3LmhzGue+IRbv54DDJGiptA/YS7lq9yLKVdtiwNNTY0b6m8v9ydwaO&#10;q9/0R4U92eVi6ftCl+HWRmOmk+HnG1SiIX3M7+ujFXyBlV9kAL1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bHdL8AAAADbAAAADwAAAAAAAAAAAAAAAACYAgAAZHJzL2Rvd25y&#10;ZXYueG1sUEsFBgAAAAAEAAQA9QAAAIUDAAAAAA==&#10;" strokeweight=".5pt">
                    <v:textbox>
                      <w:txbxContent>
                        <w:p w:rsidR="0044261D" w:rsidRPr="00635421" w:rsidRDefault="0044261D" w:rsidP="001D2770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proofErr w:type="gramStart"/>
                          <w:r w:rsidRPr="00635421">
                            <w:rPr>
                              <w:b/>
                              <w:bCs/>
                            </w:rPr>
                            <w:t>Контроль за</w:t>
                          </w:r>
                          <w:proofErr w:type="gramEnd"/>
                          <w:r w:rsidRPr="00635421">
                            <w:rPr>
                              <w:b/>
                              <w:bCs/>
                            </w:rPr>
                            <w:t xml:space="preserve">  протекающим</w:t>
                          </w:r>
                          <w:r>
                            <w:rPr>
                              <w:b/>
                              <w:bCs/>
                            </w:rPr>
                            <w:t>и</w:t>
                          </w:r>
                          <w:r w:rsidRPr="00635421">
                            <w:rPr>
                              <w:b/>
                              <w:bCs/>
                            </w:rPr>
                            <w:t xml:space="preserve"> процесс</w:t>
                          </w:r>
                          <w:r>
                            <w:rPr>
                              <w:b/>
                              <w:bCs/>
                            </w:rPr>
                            <w:t>а</w:t>
                          </w:r>
                          <w:r w:rsidRPr="00635421">
                            <w:rPr>
                              <w:b/>
                              <w:bCs/>
                            </w:rPr>
                            <w:t>м</w:t>
                          </w:r>
                          <w:r>
                            <w:rPr>
                              <w:b/>
                              <w:bCs/>
                            </w:rPr>
                            <w:t>и</w:t>
                          </w:r>
                        </w:p>
                      </w:txbxContent>
                    </v:textbox>
                  </v:shape>
                  <v:shape id="Поле 379" o:spid="_x0000_s1068" type="#_x0000_t202" style="position:absolute;left:2640;top:12440;width:2863;height: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14tL8A&#10;AADbAAAADwAAAGRycy9kb3ducmV2LnhtbERPTWuDQBC9F/oflin0VtdEkMRmlaRQkN5qvOQ2uBOV&#10;urOyu4n233cLhd7m8T7nUK1mEndyfrSsYJOkIIg7q0fuFbTn95cdCB+QNU6WScE3eajKx4cDFtou&#10;/En3JvQihrAvUMEQwlxI6buBDPrEzsSRu1pnMEToeqkdLjHcTHKbprk0OHJsGHCmt4G6r+ZmFNT5&#10;KVyo1R8622Z2aWXnrpNX6vlpPb6CCLSGf/Gfu9Zx/h5+f4kHyPI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/Xi0vwAAANsAAAAPAAAAAAAAAAAAAAAAAJgCAABkcnMvZG93bnJl&#10;di54bWxQSwUGAAAAAAQABAD1AAAAhAMAAAAA&#10;" strokeweight=".5pt">
                    <v:textbox>
                      <w:txbxContent>
                        <w:p w:rsidR="0044261D" w:rsidRDefault="0044261D" w:rsidP="001D2770">
                          <w:r>
                            <w:t>Устойчивое состояние процесса</w:t>
                          </w:r>
                        </w:p>
                      </w:txbxContent>
                    </v:textbox>
                  </v:shape>
                  <v:shape id="Поле 380" o:spid="_x0000_s1069" type="#_x0000_t202" style="position:absolute;left:5600;top:12440;width:3397;height: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sblLoA&#10;AADbAAAADwAAAGRycy9kb3ducmV2LnhtbERPvQrCMBDeBd8hnOCmqRVEqlFUEMRN7eJ2NGdbbC4l&#10;iba+vRkEx4/vf73tTSPe5HxtWcFsmoAgLqyuuVSQ346TJQgfkDU2lknBhzxsN8PBGjNtO77Q+xpK&#10;EUPYZ6igCqHNpPRFRQb91LbEkXtYZzBE6EqpHXYx3DQyTZKFNFhzbKiwpUNFxfP6MgpOi324U67P&#10;ep7ObZfLwj0ar9R41O9WIAL14S/+uU9aQRrXxy/xB8jNF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LasblLoAAADbAAAADwAAAAAAAAAAAAAAAACYAgAAZHJzL2Rvd25yZXYueG1s&#10;UEsFBgAAAAAEAAQA9QAAAH8DAAAAAA==&#10;" strokeweight=".5pt">
                    <v:textbox>
                      <w:txbxContent>
                        <w:p w:rsidR="0044261D" w:rsidRPr="00FB75B3" w:rsidRDefault="0044261D" w:rsidP="00FB75B3">
                          <w:pPr>
                            <w:spacing w:line="180" w:lineRule="atLeast"/>
                            <w:rPr>
                              <w:sz w:val="22"/>
                              <w:szCs w:val="22"/>
                            </w:rPr>
                          </w:pPr>
                          <w:r w:rsidRPr="00FB75B3">
                            <w:rPr>
                              <w:sz w:val="22"/>
                              <w:szCs w:val="22"/>
                            </w:rPr>
                            <w:t>Отклонение параметров контр</w:t>
                          </w:r>
                          <w:r w:rsidRPr="00FB75B3">
                            <w:rPr>
                              <w:sz w:val="22"/>
                              <w:szCs w:val="22"/>
                            </w:rPr>
                            <w:t>о</w:t>
                          </w:r>
                          <w:r w:rsidRPr="00FB75B3">
                            <w:rPr>
                              <w:sz w:val="22"/>
                              <w:szCs w:val="22"/>
                            </w:rPr>
                            <w:t xml:space="preserve">лируемого процесса </w:t>
                          </w:r>
                          <w:proofErr w:type="gramStart"/>
                          <w:r w:rsidRPr="00FB75B3">
                            <w:rPr>
                              <w:sz w:val="22"/>
                              <w:szCs w:val="22"/>
                            </w:rPr>
                            <w:t>от</w:t>
                          </w:r>
                          <w:proofErr w:type="gramEnd"/>
                          <w:r w:rsidRPr="00FB75B3">
                            <w:rPr>
                              <w:sz w:val="22"/>
                              <w:szCs w:val="22"/>
                            </w:rPr>
                            <w:t xml:space="preserve"> зада</w:t>
                          </w:r>
                          <w:r w:rsidRPr="00FB75B3">
                            <w:rPr>
                              <w:sz w:val="22"/>
                              <w:szCs w:val="22"/>
                            </w:rPr>
                            <w:t>н</w:t>
                          </w:r>
                          <w:r w:rsidRPr="00FB75B3">
                            <w:rPr>
                              <w:sz w:val="22"/>
                              <w:szCs w:val="22"/>
                            </w:rPr>
                            <w:t>ных</w:t>
                          </w:r>
                        </w:p>
                      </w:txbxContent>
                    </v:textbox>
                  </v:shape>
                  <v:shape id="Поле 382" o:spid="_x0000_s1070" type="#_x0000_t202" style="position:absolute;left:8997;top:6110;width:1359;height: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e+D78A&#10;AADbAAAADwAAAGRycy9kb3ducmV2LnhtbESPQYvCMBSE74L/ITzBm02tIFKNosKCeFN78fZonm2x&#10;eSlJ1tZ/b4SFPQ4z8w2z2Q2mFS9yvrGsYJ6kIIhLqxuuFBS3n9kKhA/IGlvLpOBNHnbb8WiDubY9&#10;X+h1DZWIEPY5KqhD6HIpfVmTQZ/Yjjh6D+sMhihdJbXDPsJNK7M0XUqDDceFGjs61lQ+r79GwWl5&#10;CHcq9FkvsoXtC1m6R+uVmk6G/RpEoCH8h//aJ60gm8P3S/wBcv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574PvwAAANsAAAAPAAAAAAAAAAAAAAAAAJgCAABkcnMvZG93bnJl&#10;di54bWxQSwUGAAAAAAQABAD1AAAAhAMAAAAA&#10;" strokeweight=".5pt">
                    <v:textbox>
                      <w:txbxContent>
                        <w:p w:rsidR="0044261D" w:rsidRPr="0013231E" w:rsidRDefault="0044261D" w:rsidP="001E292D">
                          <w:pPr>
                            <w:spacing w:line="220" w:lineRule="exact"/>
                          </w:pPr>
                          <w:r w:rsidRPr="0013231E">
                            <w:t>Внешняя среда</w:t>
                          </w:r>
                        </w:p>
                      </w:txbxContent>
                    </v:textbox>
                  </v:shape>
                  <v:shape id="Прямая со стрелкой 383" o:spid="_x0000_s1071" type="#_x0000_t32" style="position:absolute;left:3918;top:12145;width:0;height:29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RHP8UAAADbAAAADwAAAGRycy9kb3ducmV2LnhtbESPT4vCMBTE78J+h/AEL7KmVlikGkUW&#10;FkQE8c9lb4/mtSk2L90m1uqnNwsLexxm5jfMct3bWnTU+sqxgukkAUGcO11xqeBy/nqfg/ABWWPt&#10;mBQ8yMN69TZYYqbdnY/UnUIpIoR9hgpMCE0mpc8NWfQT1xBHr3CtxRBlW0rd4j3CbS3TJPmQFiuO&#10;CwYb+jSUX083q2B8/K7KorjtH372PMyT3eHH5J1So2G/WYAI1If/8F97qxWkKfx+iT9Arl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TRHP8UAAADbAAAADwAAAAAAAAAA&#10;AAAAAAChAgAAZHJzL2Rvd25yZXYueG1sUEsFBgAAAAAEAAQA+QAAAJMDAAAAAA==&#10;">
                    <v:stroke endarrow="open"/>
                  </v:shape>
                  <v:shape id="Прямая со стрелкой 384" o:spid="_x0000_s1072" type="#_x0000_t32" style="position:absolute;left:7218;top:12145;width:0;height:2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G5w8MAAADbAAAADwAAAGRycy9kb3ducmV2LnhtbESPQWvCQBSE7wX/w/KEXkrdGNFKdCMi&#10;tBU8qYVeH9mXbEj2bciuMf33XaHQ4zAz3zDb3WhbMVDva8cK5rMEBHHhdM2Vgq/r++sahA/IGlvH&#10;pOCHPOzyydMWM+3ufKbhEioRIewzVGBC6DIpfWHIop+5jjh6pesthij7Suoe7xFuW5kmyUparDku&#10;GOzoYKhoLjeroEw1zV+ab/P5tsTycFqkw9B+KPU8HfcbEIHG8B/+ax+1gnQBjy/xB8j8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DRucPDAAAA2wAAAA8AAAAAAAAAAAAA&#10;AAAAoQIAAGRycy9kb3ducmV2LnhtbFBLBQYAAAAABAAEAPkAAACRAwAAAAA=&#10;">
                    <v:stroke endarrow="open"/>
                  </v:shape>
                  <v:group id="Group 75" o:spid="_x0000_s1073" style="position:absolute;left:3732;top:13429;width:3656;height:414" coordorigin="3562,13925" coordsize="3656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line id="Прямая соединительная линия 385" o:spid="_x0000_s1074" style="position:absolute;visibility:visible;mso-wrap-style:square" from="3562,13925" to="3562,14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WowMEAAADbAAAADwAAAGRycy9kb3ducmV2LnhtbESP0YrCMBRE3wX/IVxh3zRVWJFqKiIu&#10;CC6i1Q+4NNemtLkpTbZ2/36zIPg4zMwZZrMdbCN66nzlWMF8loAgLpyuuFRwv31NVyB8QNbYOCYF&#10;v+Rhm41HG0y1e/KV+jyUIkLYp6jAhNCmUvrCkEU/cy1x9B6usxii7EqpO3xGuG3kIkmW0mLFccFg&#10;S3tDRZ3/WAXlt6Nrq+Wpt/2lueXmfvaHWqmPybBbgwg0hHf41T5qBYtP+P8Sf4DM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hajAwQAAANsAAAAPAAAAAAAAAAAAAAAA&#10;AKECAABkcnMvZG93bnJldi54bWxQSwUGAAAAAAQABAD5AAAAjwMAAAAA&#10;" strokecolor="#4579b8"/>
                    <v:line id="Прямая соединительная линия 386" o:spid="_x0000_s1075" style="position:absolute;visibility:visible;mso-wrap-style:square" from="3562,14112" to="7218,14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    <v:line id="Прямая соединительная линия 387" o:spid="_x0000_s1076" style="position:absolute;visibility:visible;mso-wrap-style:square" from="7218,13925" to="7218,14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uTLMEAAADbAAAADwAAAGRycy9kb3ducmV2LnhtbESP0YrCMBRE3wX/IVxh3zTVh1WqqYi4&#10;ILiIVj/g0lyb0uamNNna/fvNguDjMDNnmM12sI3oqfOVYwXzWQKCuHC64lLB/fY1XYHwAVlj45gU&#10;/JKHbTYebTDV7slX6vNQighhn6ICE0KbSukLQxb9zLXE0Xu4zmKIsiul7vAZ4baRiyT5lBYrjgsG&#10;W9obKur8xyoovx1dWy1Pve0vzS0397M/1Ep9TIbdGkSgIbzDr/ZRK1gs4f9L/AEy+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G5MswQAAANsAAAAPAAAAAAAAAAAAAAAA&#10;AKECAABkcnMvZG93bnJldi54bWxQSwUGAAAAAAQABAD5AAAAjwMAAAAA&#10;" strokecolor="#4579b8"/>
                    <v:shape id="Прямая со стрелкой 388" o:spid="_x0000_s1077" type="#_x0000_t32" style="position:absolute;left:5503;top:14112;width:0;height:22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UrssAAAADbAAAADwAAAGRycy9kb3ducmV2LnhtbERPy4rCMBTdD/gP4QpuBk2tjEo1igg6&#10;A7PyAW4vzW1TbG5KE2v9+8lCmOXhvNfb3taio9ZXjhVMJwkI4tzpiksF18thvAThA7LG2jEpeJGH&#10;7WbwscZMuyefqDuHUsQQ9hkqMCE0mZQ+N2TRT1xDHLnCtRZDhG0pdYvPGG5rmSbJXFqsODYYbGhv&#10;KL+fH1ZBkWqaft5v5nvxhcX+d5Z2XX1UajTsdysQgfrwL367f7SCNI6NX+IPk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51K7LAAAAA2wAAAA8AAAAAAAAAAAAAAAAA&#10;oQIAAGRycy9kb3ducmV2LnhtbFBLBQYAAAAABAAEAPkAAACOAwAAAAA=&#10;">
                      <v:stroke endarrow="open"/>
                    </v:shape>
                  </v:group>
                  <v:shape id="Прямая со стрелкой 389" o:spid="_x0000_s1078" type="#_x0000_t32" style="position:absolute;left:8916;top:14064;width:135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mOKcQAAADbAAAADwAAAGRycy9kb3ducmV2LnhtbESPQWvCQBSE7wX/w/IEL6VujLTW6CaI&#10;YFvwVC30+si+ZIPZtyG7xvTfu4VCj8PMfMNsi9G2YqDeN44VLOYJCOLS6YZrBV/nw9MrCB+QNbaO&#10;ScEPeSjyycMWM+1u/EnDKdQiQthnqMCE0GVS+tKQRT93HXH0KtdbDFH2tdQ93iLctjJNkhdpseG4&#10;YLCjvaHycrpaBVWqafF4+Tbvq2es9sdlOgztm1Kz6bjbgAg0hv/wX/tDK0jX8Psl/gCZ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OY4pxAAAANsAAAAPAAAAAAAAAAAA&#10;AAAAAKECAABkcnMvZG93bnJldi54bWxQSwUGAAAAAAQABAD5AAAAkgMAAAAA&#10;">
                    <v:stroke endarrow="open"/>
                  </v:shape>
                  <v:line id="Прямая соединительная линия 390" o:spid="_x0000_s1079" style="position:absolute;visibility:visible;mso-wrap-style:square" from="9709,6806" to="9709,11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  <v:shape id="Прямая со стрелкой 392" o:spid="_x0000_s1080" type="#_x0000_t32" style="position:absolute;left:4176;top:10499;width:0;height:1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YU8sMAAADbAAAADwAAAGRycy9kb3ducmV2LnhtbESPQWvCQBSE70L/w/IKvYhuEtGW1FWK&#10;UCt4UgteH9mXbDD7NmS3Mf77riB4HGbmG2a5Hmwjeup87VhBOk1AEBdO11wp+D19Tz5A+ICssXFM&#10;Cm7kYb16GS0x1+7KB+qPoRIRwj5HBSaENpfSF4Ys+qlriaNXus5iiLKrpO7wGuG2kVmSLKTFmuOC&#10;wZY2horL8c8qKDNN6fhyNj/vcyw3+1nW981WqbfX4esTRKAhPMOP9k4rmKVw/xJ/gFz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qWFPLDAAAA2wAAAA8AAAAAAAAAAAAA&#10;AAAAoQIAAGRycy9kb3ducmV2LnhtbFBLBQYAAAAABAAEAPkAAACRAwAAAAA=&#10;">
                    <v:stroke endarrow="open"/>
                  </v:shape>
                  <v:shape id="Прямая со стрелкой 393" o:spid="_x0000_s1081" type="#_x0000_t32" style="position:absolute;left:5600;top:10499;width:0;height:1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KYd8QAAADbAAAADwAAAGRycy9kb3ducmV2LnhtbESPQWvCQBSE70L/w/IKvZS6Ma22pG5E&#10;hFrBk1ro9ZF9yYZk34bsGuO/7xYEj8PMfMMsV6NtxUC9rx0rmE0TEMSF0zVXCn5OXy8fIHxA1tg6&#10;JgVX8rDKHyZLzLS78IGGY6hEhLDPUIEJocuk9IUhi37qOuLola63GKLsK6l7vES4bWWaJAtpsea4&#10;YLCjjaGiOZ6tgjLVNHtufs33+xzLzf41HYZ2q9TT47j+BBFoDPfwrb3TChZv8P8l/gCZ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Uph3xAAAANsAAAAPAAAAAAAAAAAA&#10;AAAAAKECAABkcnMvZG93bnJldi54bWxQSwUGAAAAAAQABAD5AAAAkgMAAAAA&#10;">
                    <v:stroke endarrow="open"/>
                  </v:shape>
                  <v:shape id="Прямая со стрелкой 394" o:spid="_x0000_s1082" type="#_x0000_t32" style="position:absolute;left:6926;top:10499;width:0;height:1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497MQAAADbAAAADwAAAGRycy9kb3ducmV2LnhtbESPQWvCQBSE74X+h+UVvBTdGDGVmFWK&#10;YFvoSS14fWRfsiHZtyG7jem/7wqFHoeZ+YYp9pPtxEiDbxwrWC4SEMSl0w3XCr4ux/kGhA/IGjvH&#10;pOCHPOx3jw8F5trd+ETjOdQiQtjnqMCE0OdS+tKQRb9wPXH0KjdYDFEOtdQD3iLcdjJNkkxabDgu&#10;GOzpYKhsz99WQZVqWj63V/P+ssbq8LlKx7F7U2r2NL1uQQSawn/4r/2hFWRruH+JP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Hj3sxAAAANsAAAAPAAAAAAAAAAAA&#10;AAAAAKECAABkcnMvZG93bnJldi54bWxQSwUGAAAAAAQABAD5AAAAkgMAAAAA&#10;">
                    <v:stroke endarrow="open"/>
                  </v:shape>
                  <v:shape id="Прямая со стрелкой 395" o:spid="_x0000_s1083" type="#_x0000_t32" style="position:absolute;left:6474;top:5387;width:420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X4/MUAAADbAAAADwAAAGRycy9kb3ducmV2LnhtbESPQWvCQBSE7wX/w/IKvRTdaCFI6iaU&#10;QkGkINpevD2yL9nQ7NuYXWP017sFweMwM98wq2K0rRio941jBfNZAoK4dLrhWsHvz9d0CcIHZI2t&#10;Y1JwIQ9FPnlaYabdmXc07EMtIoR9hgpMCF0mpS8NWfQz1xFHr3K9xRBlX0vd4znCbSsXSZJKiw3H&#10;BYMdfRoq//Ynq+B1d2jqqjp9X/zbdbtMNtujKQelXp7Hj3cQgcbwCN/ba60gTeH/S/wBMr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GX4/MUAAADbAAAADwAAAAAAAAAA&#10;AAAAAAChAgAAZHJzL2Rvd25yZXYueG1sUEsFBgAAAAAEAAQA+QAAAJMDAAAAAA==&#10;">
                    <v:stroke endarrow="open"/>
                  </v:shape>
                  <v:shape id="Прямая со стрелкой 396" o:spid="_x0000_s1084" type="#_x0000_t32" style="position:absolute;left:10680;top:5387;width:0;height:26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YAGAMQAAADbAAAADwAAAGRycy9kb3ducmV2LnhtbESPzWrDMBCE74G8g9hCLiGR45KkuJFD&#10;CDQt5JQf6HWx1paxtTKW6rhvXxUKPQ4z8w2z24+2FQP1vnasYLVMQBAXTtdcKbjf3hYvIHxA1tg6&#10;JgXf5GGfTyc7zLR78IWGa6hEhLDPUIEJocuk9IUhi37pOuLola63GKLsK6l7fES4bWWaJBtpsea4&#10;YLCjo6GiuX5ZBWWqaTVvPs37do3l8fycDkN7Umr2NB5eQQQaw3/4r/2hFWy28Psl/gCZ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gAYAxAAAANsAAAAPAAAAAAAAAAAA&#10;AAAAAKECAABkcnMvZG93bnJldi54bWxQSwUGAAAAAAQABAD5AAAAkgMAAAAA&#10;">
                    <v:stroke endarrow="open"/>
                  </v:shape>
                  <v:line id="Прямая соединительная линия 397" o:spid="_x0000_s1085" style="position:absolute;visibility:visible;mso-wrap-style:square" from="3173,6806" to="6846,6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RdPPDAAAA2wAAAA8AAAAAAAAAAAAA&#10;AAAAoQIAAGRycy9kb3ducmV2LnhtbFBLBQYAAAAABAAEAPkAAACRAwAAAAA=&#10;"/>
                  <v:line id="Прямая соединительная линия 398" o:spid="_x0000_s1086" style="position:absolute;visibility:visible;mso-wrap-style:square" from="3173,6631" to="3173,6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bKFcEAAADbAAAADwAAAGRycy9kb3ducmV2LnhtbESP0YrCMBRE3wX/IVzBN01dYZGuqYi4&#10;ICiyVj/g0txtSpub0sRa/94IC/s4zMwZZr0ZbCN66nzlWMFinoAgLpyuuFRwu37PViB8QNbYOCYF&#10;T/KwycajNabaPfhCfR5KESHsU1RgQmhTKX1hyKKfu5Y4er+usxii7EqpO3xEuG3kR5J8SosVxwWD&#10;Le0MFXV+twrKk6NLq+Wxt/1Pc83N7ez3tVLTybD9AhFoCP/hv/ZBK1gt4f0l/gCZv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RsoVwQAAANsAAAAPAAAAAAAAAAAAAAAA&#10;AKECAABkcnMvZG93bnJldi54bWxQSwUGAAAAAAQABAD5AAAAjwMAAAAA&#10;" strokecolor="#4579b8"/>
                  <v:line id="Прямая соединительная линия 399" o:spid="_x0000_s1087" style="position:absolute;visibility:visible;mso-wrap-style:square" from="6846,6631" to="6846,6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9SYcEAAADbAAAADwAAAGRycy9kb3ducmV2LnhtbESP0YrCMBRE3wX/IVzBN01dZJGuqYi4&#10;ICiyVj/g0txtSpub0sRa/94IC/s4zMwZZr0ZbCN66nzlWMFinoAgLpyuuFRwu37PViB8QNbYOCYF&#10;T/KwycajNabaPfhCfR5KESHsU1RgQmhTKX1hyKKfu5Y4er+usxii7EqpO3xEuG3kR5J8SosVxwWD&#10;Le0MFXV+twrKk6NLq+Wxt/1Pc83N7ez3tVLTybD9AhFoCP/hv/ZBK1gt4f0l/gCZv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6r1JhwQAAANsAAAAPAAAAAAAAAAAAAAAA&#10;AKECAABkcnMvZG93bnJldi54bWxQSwUGAAAAAAQABAD5AAAAjwMAAAAA&#10;" strokecolor="#4579b8"/>
                  <v:shape id="Прямая со стрелкой 400" o:spid="_x0000_s1088" type="#_x0000_t32" style="position:absolute;left:4791;top:6310;width:100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THmMIAAADbAAAADwAAAGRycy9kb3ducmV2LnhtbESP0YrCMBRE3wX/IdyFfRFNFarSNYoI&#10;6r6IWvsBl+ZuW7a5KU2s3b/fCIKPw8ycYVab3tSio9ZVlhVMJxEI4tzqigsF2W0/XoJwHlljbZkU&#10;/JGDzXo4WGGi7YOv1KW+EAHCLkEFpfdNIqXLSzLoJrYhDt6PbQ36INtC6hYfAW5qOYuiuTRYcVgo&#10;saFdSflvejcK4ux8wcORatfF2fGmF3qUypNSnx/99guEp96/w6/2t1awjOH5JfwAuf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PTHmMIAAADbAAAADwAAAAAAAAAAAAAA&#10;AAChAgAAZHJzL2Rvd25yZXYueG1sUEsFBgAAAAAEAAQA+QAAAJADAAAAAA==&#10;">
                    <v:stroke dashstyle="dash" startarrow="open" endarrow="open"/>
                  </v:shape>
                  <v:shape id="Прямая со стрелкой 401" o:spid="_x0000_s1089" type="#_x0000_t32" style="position:absolute;left:4063;top:5601;width:0;height:3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BFYcQAAADbAAAADwAAAGRycy9kb3ducmV2LnhtbESPS2vDMBCE74H8B7GFXEItxyUPXCsh&#10;BJoWcsoDel2stWVirYylOu6/rwqFHoeZ+YYpdqNtxUC9bxwrWCQpCOLS6YZrBbfr2/MGhA/IGlvH&#10;pOCbPOy200mBuXYPPtNwCbWIEPY5KjAhdLmUvjRk0SeuI45e5XqLIcq+lrrHR4TbVmZpupIWG44L&#10;Bjs6GCrvly+roMo0Leb3T/O+XmJ1OL1kw9AelZo9jftXEIHG8B/+a39oBZsV/H6JP0B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wEVhxAAAANsAAAAPAAAAAAAAAAAA&#10;AAAAAKECAABkcnMvZG93bnJldi54bWxQSwUGAAAAAAQABAD5AAAAkgMAAAAA&#10;">
                    <v:stroke endarrow="open"/>
                  </v:shape>
                  <v:shape id="Прямая со стрелкой 402" o:spid="_x0000_s1090" type="#_x0000_t32" style="position:absolute;left:6182;top:5601;width:0;height:3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zg+sQAAADbAAAADwAAAGRycy9kb3ducmV2LnhtbESPS2vDMBCE74H8B7GFXEItxyUPXCsh&#10;BJoWcsoDel2stWVirYylOu6/rwqFHoeZ+YYpdqNtxUC9bxwrWCQpCOLS6YZrBbfr2/MGhA/IGlvH&#10;pOCbPOy200mBuXYPPtNwCbWIEPY5KjAhdLmUvjRk0SeuI45e5XqLIcq+lrrHR4TbVmZpupIWG44L&#10;Bjs6GCrvly+roMo0Leb3T/O+XmJ1OL1kw9AelZo9jftXEIHG8B/+a39oBZs1/H6JP0B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jOD6xAAAANsAAAAPAAAAAAAAAAAA&#10;AAAAAKECAABkcnMvZG93bnJldi54bWxQSwUGAAAAAAQABAD5AAAAkgMAAAAA&#10;">
                    <v:stroke endarrow="open"/>
                  </v:shape>
                  <v:shape id="Прямая со стрелкой 403" o:spid="_x0000_s1091" type="#_x0000_t32" style="position:absolute;left:5373;top:6806;width:0;height:3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N0iMEAAADbAAAADwAAAGRycy9kb3ducmV2LnhtbERPz2vCMBS+C/sfwhvsIpq2wymdsYzC&#10;puBpbrDro3ltis1LabK2++/NYeDx4/u9L2bbiZEG3zpWkK4TEMSV0y03Cr6/3lc7ED4ga+wck4I/&#10;8lAcHhZ7zLWb+JPGS2hEDGGfowITQp9L6StDFv3a9cSRq91gMUQ4NFIPOMVw28ksSV6kxZZjg8Ge&#10;SkPV9fJrFdSZpnR5/THH7Qbr8vycjWP3odTT4/z2CiLQHO7if/dJK9jFsfFL/AHyc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E3SIwQAAANsAAAAPAAAAAAAAAAAAAAAA&#10;AKECAABkcnMvZG93bnJldi54bWxQSwUGAAAAAAQABAD5AAAAjwMAAAAA&#10;">
                    <v:stroke endarrow="open"/>
                  </v:shape>
                  <v:shape id="Прямая со стрелкой 404" o:spid="_x0000_s1092" type="#_x0000_t32" style="position:absolute;left:9466;top:8157;width:24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aKdMUAAADbAAAADwAAAGRycy9kb3ducmV2LnhtbESPQWvCQBSE74L/YXlCL6IbK0hMXaUI&#10;hVIEUXvp7ZF9yYZm36bZNcb+elcQPA4z8w2z2vS2Fh21vnKsYDZNQBDnTldcKvg+fUxSED4ga6wd&#10;k4Iredish4MVZtpd+EDdMZQiQthnqMCE0GRS+tyQRT91DXH0CtdaDFG2pdQtXiLc1vI1SRbSYsVx&#10;wWBDW0P57/FsFYwPP1VZFOfd1c//92nytf8zeafUy6h/fwMRqA/P8KP9qRWkS7h/iT9Ar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faKdMUAAADbAAAADwAAAAAAAAAA&#10;AAAAAAChAgAAZHJzL2Rvd25yZXYueG1sUEsFBgAAAAAEAAQA+QAAAJMDAAAAAA==&#10;">
                    <v:stroke endarrow="open"/>
                  </v:shape>
                  <v:shape id="Поле 405" o:spid="_x0000_s1093" type="#_x0000_t202" style="position:absolute;left:3562;top:9629;width:4869;height: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TSc7sA&#10;AADbAAAADwAAAGRycy9kb3ducmV2LnhtbERPvQrCMBDeBd8hnOCmqQqi1SgqCOKmdnE7mrMtNpeS&#10;RFvf3gyC48f3v952phZvcr6yrGAyTkAQ51ZXXCjIbsfRAoQPyBpry6TgQx62m35vjam2LV/ofQ2F&#10;iCHsU1RQhtCkUvq8JIN+bBviyD2sMxgidIXUDtsYbmo5TZK5NFhxbCixoUNJ+fP6MgpO8324U6bP&#10;ejad2TaTuXvUXqnhoNutQATqwl/8c5+0gmVcH7/EHyA3X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I4U0nO7AAAA2wAAAA8AAAAAAAAAAAAAAAAAmAIAAGRycy9kb3ducmV2Lnht&#10;bFBLBQYAAAAABAAEAPUAAACAAwAAAAA=&#10;" strokeweight=".5pt">
                    <v:textbox>
                      <w:txbxContent>
                        <w:p w:rsidR="0044261D" w:rsidRPr="0013231E" w:rsidRDefault="0044261D" w:rsidP="001D2770">
                          <w:pPr>
                            <w:jc w:val="center"/>
                          </w:pPr>
                          <w:r w:rsidRPr="0013231E">
                            <w:t>Предварительное решение</w:t>
                          </w:r>
                        </w:p>
                      </w:txbxContent>
                    </v:textbox>
                  </v:shape>
                  <v:shape id="Поле 406" o:spid="_x0000_s1094" type="#_x0000_t202" style="position:absolute;left:3562;top:10057;width:4869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h36MAA&#10;AADbAAAADwAAAGRycy9kb3ducmV2LnhtbESPQYvCMBSE74L/ITzBm6YqyFpNyyoI4k23F2+P5tmW&#10;bV5KEm3992ZhweMwM98wu3wwrXiS841lBYt5AoK4tLrhSkHxc5x9gfABWWNrmRS8yEOejUc7TLXt&#10;+ULPa6hEhLBPUUEdQpdK6cuaDPq57Yijd7fOYIjSVVI77CPctHKZJGtpsOG4UGNHh5rK3+vDKDit&#10;9+FGhT7r1XJl+0KW7t56paaT4XsLItAQPuH/9kkr2Czg70v8ATJ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Vh36MAAAADbAAAADwAAAAAAAAAAAAAAAACYAgAAZHJzL2Rvd25y&#10;ZXYueG1sUEsFBgAAAAAEAAQA9QAAAIUDAAAAAA==&#10;" strokeweight=".5pt">
                    <v:textbox>
                      <w:txbxContent>
                        <w:p w:rsidR="0044261D" w:rsidRPr="0013231E" w:rsidRDefault="0044261D" w:rsidP="001D2770">
                          <w:pPr>
                            <w:jc w:val="center"/>
                          </w:pPr>
                          <w:r w:rsidRPr="0013231E">
                            <w:t>Окончательное решение</w:t>
                          </w:r>
                        </w:p>
                      </w:txbxContent>
                    </v:textbox>
                  </v:shape>
                  <v:shape id="Поле 381" o:spid="_x0000_s1095" type="#_x0000_t202" style="position:absolute;left:2640;top:13844;width:6406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rpn8EA&#10;AADbAAAADwAAAGRycy9kb3ducmV2LnhtbESPQYvCMBSE74L/ITzBm6ZbQdyusayCIN7UXvb2aJ5t&#10;2ealJLGt/94sLHgcZuYbZpuPphU9Od9YVvCxTEAQl1Y3XCkobsfFBoQPyBpby6TgSR7y3XSyxUzb&#10;gS/UX0MlIoR9hgrqELpMSl/WZNAvbUccvbt1BkOUrpLa4RDhppVpkqylwYbjQo0dHWoqf68Po+C0&#10;3ocfKvRZr9KVHQpZunvrlZrPxu8vEIHG8A7/t09awWcKf1/iD5C7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K6Z/BAAAA2wAAAA8AAAAAAAAAAAAAAAAAmAIAAGRycy9kb3du&#10;cmV2LnhtbFBLBQYAAAAABAAEAPUAAACGAwAAAAA=&#10;" strokeweight=".5pt">
                    <v:textbox>
                      <w:txbxContent>
                        <w:p w:rsidR="0044261D" w:rsidRDefault="0044261D" w:rsidP="001D2770">
                          <w:pPr>
                            <w:jc w:val="center"/>
                          </w:pPr>
                          <w:r>
                            <w:t>Сбор, обработка и передача информации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F27E84" w:rsidRPr="00796236" w:rsidRDefault="00F27E84" w:rsidP="001D2770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</w:p>
    <w:p w:rsidR="00F27E84" w:rsidRPr="00796236" w:rsidRDefault="00FB75B3" w:rsidP="001D2770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26035</wp:posOffset>
                </wp:positionV>
                <wp:extent cx="349250" cy="2660650"/>
                <wp:effectExtent l="4445" t="0" r="0" b="0"/>
                <wp:wrapNone/>
                <wp:docPr id="2" name="Поле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0" cy="266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22E9" w:rsidRPr="0013231E" w:rsidRDefault="006A22E9" w:rsidP="001D2770">
                            <w:pPr>
                              <w:jc w:val="center"/>
                            </w:pPr>
                            <w:r>
                              <w:t xml:space="preserve">Корректирующий </w:t>
                            </w:r>
                            <w:r w:rsidRPr="0013231E">
                              <w:t xml:space="preserve"> уровень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75" o:spid="_x0000_s1096" type="#_x0000_t202" style="position:absolute;left:0;text-align:left;margin-left:3.35pt;margin-top:2.05pt;width:27.5pt;height:209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" stroked="f" strokeweight=".5pt">
                <v:textbox style="layout-flow:vertical;mso-layout-flow-alt:bottom-to-top">
                  <w:txbxContent>
                    <w:p w:rsidR="0044261D" w:rsidRPr="0013231E" w:rsidRDefault="0044261D" w:rsidP="001D2770">
                      <w:pPr>
                        <w:jc w:val="center"/>
                      </w:pPr>
                      <w:r>
                        <w:t xml:space="preserve">Корректирующий </w:t>
                      </w:r>
                      <w:r w:rsidRPr="0013231E">
                        <w:t xml:space="preserve"> уровень</w:t>
                      </w:r>
                    </w:p>
                  </w:txbxContent>
                </v:textbox>
              </v:shape>
            </w:pict>
          </mc:Fallback>
        </mc:AlternateContent>
      </w:r>
    </w:p>
    <w:p w:rsidR="00F27E84" w:rsidRPr="00796236" w:rsidRDefault="00F27E84" w:rsidP="001D2770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</w:p>
    <w:p w:rsidR="00F27E84" w:rsidRPr="00796236" w:rsidRDefault="00F27E84" w:rsidP="001D2770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</w:p>
    <w:p w:rsidR="00F27E84" w:rsidRPr="00796236" w:rsidRDefault="00F27E84" w:rsidP="001D2770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</w:p>
    <w:p w:rsidR="00F27E84" w:rsidRPr="00796236" w:rsidRDefault="00F27E84" w:rsidP="001D2770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</w:p>
    <w:p w:rsidR="00F27E84" w:rsidRPr="00796236" w:rsidRDefault="00F27E84" w:rsidP="001D2770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</w:p>
    <w:p w:rsidR="00F27E84" w:rsidRPr="00796236" w:rsidRDefault="00F27E84" w:rsidP="001D2770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</w:p>
    <w:p w:rsidR="00F27E84" w:rsidRPr="00796236" w:rsidRDefault="00F27E84" w:rsidP="001D2770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</w:p>
    <w:p w:rsidR="00F27E84" w:rsidRPr="00796236" w:rsidRDefault="00F27E84" w:rsidP="001D2770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</w:p>
    <w:p w:rsidR="00F27E84" w:rsidRPr="00796236" w:rsidRDefault="00FB75B3" w:rsidP="001D2770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92075</wp:posOffset>
                </wp:positionV>
                <wp:extent cx="329565" cy="2336165"/>
                <wp:effectExtent l="5080" t="6350" r="8255" b="10160"/>
                <wp:wrapNone/>
                <wp:docPr id="1" name="Поле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" cy="233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2E9" w:rsidRDefault="006A22E9" w:rsidP="001D2770">
                            <w:pPr>
                              <w:jc w:val="center"/>
                            </w:pPr>
                            <w:proofErr w:type="gramStart"/>
                            <w:r>
                              <w:t>Исполнительный  уровень</w:t>
                            </w:r>
                            <w:proofErr w:type="gram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76" o:spid="_x0000_s1097" type="#_x0000_t202" style="position:absolute;left:0;text-align:left;margin-left:4.9pt;margin-top:7.25pt;width:25.95pt;height:183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" strokecolor="white" strokeweight=".5pt">
                <v:textbox style="layout-flow:vertical;mso-layout-flow-alt:bottom-to-top">
                  <w:txbxContent>
                    <w:p w:rsidR="0044261D" w:rsidRDefault="0044261D" w:rsidP="001D2770">
                      <w:pPr>
                        <w:jc w:val="center"/>
                      </w:pPr>
                      <w:proofErr w:type="gramStart"/>
                      <w:r>
                        <w:t>Исполнительный  уровень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F27E84" w:rsidRPr="00796236" w:rsidRDefault="00F27E84" w:rsidP="001D2770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</w:p>
    <w:p w:rsidR="00F27E84" w:rsidRPr="00796236" w:rsidRDefault="00F27E84" w:rsidP="001D2770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</w:p>
    <w:p w:rsidR="00F27E84" w:rsidRPr="00796236" w:rsidRDefault="00F27E84" w:rsidP="001D2770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</w:p>
    <w:p w:rsidR="00F27E84" w:rsidRPr="00796236" w:rsidRDefault="00F27E84" w:rsidP="001D2770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</w:p>
    <w:p w:rsidR="00F27E84" w:rsidRPr="00796236" w:rsidRDefault="00F27E84" w:rsidP="001D2770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</w:p>
    <w:p w:rsidR="00F27E84" w:rsidRPr="00796236" w:rsidRDefault="00F27E84" w:rsidP="001D2770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</w:p>
    <w:p w:rsidR="00F27E84" w:rsidRPr="00796236" w:rsidRDefault="00F27E84" w:rsidP="001D2770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</w:p>
    <w:p w:rsidR="00F27E84" w:rsidRPr="00796236" w:rsidRDefault="00F07406" w:rsidP="000F7873">
      <w:pPr>
        <w:ind w:firstLine="72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Рис.</w:t>
      </w:r>
      <w:r w:rsidR="00F27E84" w:rsidRPr="00796236">
        <w:rPr>
          <w:sz w:val="28"/>
          <w:szCs w:val="28"/>
          <w:highlight w:val="white"/>
        </w:rPr>
        <w:t xml:space="preserve"> 3 Система управления инновационно-инвестиционными деятельн</w:t>
      </w:r>
      <w:r w:rsidR="00F27E84" w:rsidRPr="00796236">
        <w:rPr>
          <w:sz w:val="28"/>
          <w:szCs w:val="28"/>
          <w:highlight w:val="white"/>
        </w:rPr>
        <w:t>о</w:t>
      </w:r>
      <w:r w:rsidR="00F27E84" w:rsidRPr="00796236">
        <w:rPr>
          <w:sz w:val="28"/>
          <w:szCs w:val="28"/>
          <w:highlight w:val="white"/>
        </w:rPr>
        <w:t>стью на предприятии.</w:t>
      </w:r>
    </w:p>
    <w:p w:rsidR="00F27E84" w:rsidRPr="00796236" w:rsidRDefault="00F27E84" w:rsidP="00807A4E">
      <w:pPr>
        <w:ind w:firstLine="709"/>
        <w:jc w:val="both"/>
        <w:rPr>
          <w:sz w:val="28"/>
          <w:szCs w:val="28"/>
          <w:highlight w:val="white"/>
        </w:rPr>
      </w:pPr>
    </w:p>
    <w:p w:rsidR="00B05989" w:rsidRPr="00796236" w:rsidRDefault="00D15C4D" w:rsidP="00B05989">
      <w:pPr>
        <w:pStyle w:val="a8"/>
        <w:spacing w:before="0" w:beforeAutospacing="0" w:after="0" w:afterAutospacing="0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Координирующий уровень осуществляет работу по координации всех подс</w:t>
      </w:r>
      <w:r>
        <w:rPr>
          <w:spacing w:val="-6"/>
          <w:sz w:val="28"/>
          <w:szCs w:val="28"/>
        </w:rPr>
        <w:t>и</w:t>
      </w:r>
      <w:r>
        <w:rPr>
          <w:spacing w:val="-6"/>
          <w:sz w:val="28"/>
          <w:szCs w:val="28"/>
        </w:rPr>
        <w:t>стем системы</w:t>
      </w:r>
      <w:r w:rsidR="002A70FE">
        <w:rPr>
          <w:spacing w:val="-6"/>
          <w:sz w:val="28"/>
          <w:szCs w:val="28"/>
        </w:rPr>
        <w:t xml:space="preserve"> управления, направленную на выполнения поставленной цели</w:t>
      </w:r>
      <w:r w:rsidR="002A70FE" w:rsidRPr="002A70FE">
        <w:rPr>
          <w:spacing w:val="-6"/>
          <w:sz w:val="28"/>
          <w:szCs w:val="28"/>
        </w:rPr>
        <w:t xml:space="preserve">: </w:t>
      </w:r>
      <w:r w:rsidR="002A70FE">
        <w:rPr>
          <w:spacing w:val="-6"/>
          <w:sz w:val="28"/>
          <w:szCs w:val="28"/>
        </w:rPr>
        <w:t>эффе</w:t>
      </w:r>
      <w:r w:rsidR="002A70FE">
        <w:rPr>
          <w:spacing w:val="-6"/>
          <w:sz w:val="28"/>
          <w:szCs w:val="28"/>
        </w:rPr>
        <w:t>к</w:t>
      </w:r>
      <w:r w:rsidR="002A70FE">
        <w:rPr>
          <w:spacing w:val="-6"/>
          <w:sz w:val="28"/>
          <w:szCs w:val="28"/>
        </w:rPr>
        <w:t xml:space="preserve">тивное управление инвестиционно-инновационной деятельности с учетом рисковых ситуаций. </w:t>
      </w:r>
    </w:p>
    <w:p w:rsidR="00B05989" w:rsidRPr="00674D62" w:rsidRDefault="00674D62" w:rsidP="00D15C4D">
      <w:pPr>
        <w:ind w:firstLine="709"/>
        <w:jc w:val="both"/>
        <w:rPr>
          <w:color w:val="FF0000"/>
          <w:spacing w:val="-6"/>
          <w:sz w:val="28"/>
          <w:szCs w:val="28"/>
        </w:rPr>
      </w:pPr>
      <w:r>
        <w:rPr>
          <w:spacing w:val="-6"/>
          <w:sz w:val="28"/>
          <w:szCs w:val="28"/>
          <w:highlight w:val="white"/>
        </w:rPr>
        <w:t>Исполнительный уровень выполняет следующие функции</w:t>
      </w:r>
      <w:r w:rsidRPr="00674D62">
        <w:rPr>
          <w:spacing w:val="-6"/>
          <w:sz w:val="28"/>
          <w:szCs w:val="28"/>
          <w:highlight w:val="white"/>
        </w:rPr>
        <w:t>:</w:t>
      </w:r>
      <w:r>
        <w:rPr>
          <w:spacing w:val="-6"/>
          <w:sz w:val="28"/>
          <w:szCs w:val="28"/>
          <w:highlight w:val="white"/>
        </w:rPr>
        <w:t xml:space="preserve"> </w:t>
      </w:r>
      <w:proofErr w:type="gramStart"/>
      <w:r>
        <w:rPr>
          <w:spacing w:val="-6"/>
          <w:sz w:val="28"/>
          <w:szCs w:val="28"/>
          <w:highlight w:val="white"/>
        </w:rPr>
        <w:t>контроль за</w:t>
      </w:r>
      <w:proofErr w:type="gramEnd"/>
      <w:r>
        <w:rPr>
          <w:spacing w:val="-6"/>
          <w:sz w:val="28"/>
          <w:szCs w:val="28"/>
          <w:highlight w:val="white"/>
        </w:rPr>
        <w:t xml:space="preserve"> р</w:t>
      </w:r>
      <w:r>
        <w:rPr>
          <w:spacing w:val="-6"/>
          <w:sz w:val="28"/>
          <w:szCs w:val="28"/>
          <w:highlight w:val="white"/>
        </w:rPr>
        <w:t>е</w:t>
      </w:r>
      <w:r>
        <w:rPr>
          <w:spacing w:val="-6"/>
          <w:sz w:val="28"/>
          <w:szCs w:val="28"/>
          <w:highlight w:val="white"/>
        </w:rPr>
        <w:t>зультатом управляющих действий, фиксация возможных отклонений системы от з</w:t>
      </w:r>
      <w:r>
        <w:rPr>
          <w:spacing w:val="-6"/>
          <w:sz w:val="28"/>
          <w:szCs w:val="28"/>
          <w:highlight w:val="white"/>
        </w:rPr>
        <w:t>а</w:t>
      </w:r>
      <w:r>
        <w:rPr>
          <w:spacing w:val="-6"/>
          <w:sz w:val="28"/>
          <w:szCs w:val="28"/>
          <w:highlight w:val="white"/>
        </w:rPr>
        <w:t>данного вектора развития, контроль и  оценка флуктуаций уровня риска, передача информации на координирующий уровень.</w:t>
      </w:r>
      <w:r w:rsidR="00D15C4D">
        <w:rPr>
          <w:spacing w:val="-6"/>
          <w:sz w:val="28"/>
          <w:szCs w:val="28"/>
          <w:highlight w:val="white"/>
        </w:rPr>
        <w:t xml:space="preserve"> </w:t>
      </w:r>
      <w:r w:rsidRPr="00674D62">
        <w:rPr>
          <w:color w:val="FF0000"/>
          <w:spacing w:val="-6"/>
          <w:sz w:val="28"/>
          <w:szCs w:val="28"/>
          <w:highlight w:val="white"/>
        </w:rPr>
        <w:t xml:space="preserve"> </w:t>
      </w:r>
    </w:p>
    <w:p w:rsidR="00B05989" w:rsidRPr="00796236" w:rsidRDefault="00B05989" w:rsidP="00B05989">
      <w:pPr>
        <w:ind w:firstLine="709"/>
        <w:jc w:val="both"/>
        <w:rPr>
          <w:spacing w:val="-6"/>
          <w:sz w:val="28"/>
          <w:szCs w:val="28"/>
        </w:rPr>
      </w:pPr>
      <w:proofErr w:type="gramStart"/>
      <w:r w:rsidRPr="00796236">
        <w:rPr>
          <w:spacing w:val="-6"/>
          <w:sz w:val="28"/>
          <w:szCs w:val="28"/>
        </w:rPr>
        <w:t>Таким образом, разработанная двухуровневая информационная система управления инновационно-инвестиционной деятельностью, как информационная инфраструктура, заключается в последовательном изучении фаз цикла инвестицио</w:t>
      </w:r>
      <w:r w:rsidRPr="00796236">
        <w:rPr>
          <w:spacing w:val="-6"/>
          <w:sz w:val="28"/>
          <w:szCs w:val="28"/>
        </w:rPr>
        <w:t>н</w:t>
      </w:r>
      <w:r w:rsidRPr="00796236">
        <w:rPr>
          <w:spacing w:val="-6"/>
          <w:sz w:val="28"/>
          <w:szCs w:val="28"/>
        </w:rPr>
        <w:lastRenderedPageBreak/>
        <w:t>ного проекта с точки зрения этапов получения и переработки информации, перера</w:t>
      </w:r>
      <w:r w:rsidRPr="00796236">
        <w:rPr>
          <w:spacing w:val="-6"/>
          <w:sz w:val="28"/>
          <w:szCs w:val="28"/>
        </w:rPr>
        <w:t>с</w:t>
      </w:r>
      <w:r w:rsidRPr="00796236">
        <w:rPr>
          <w:spacing w:val="-6"/>
          <w:sz w:val="28"/>
          <w:szCs w:val="28"/>
        </w:rPr>
        <w:t>пределение которой происходит по каналам обратной связи через специально выд</w:t>
      </w:r>
      <w:r w:rsidRPr="00796236">
        <w:rPr>
          <w:spacing w:val="-6"/>
          <w:sz w:val="28"/>
          <w:szCs w:val="28"/>
        </w:rPr>
        <w:t>е</w:t>
      </w:r>
      <w:r w:rsidRPr="00796236">
        <w:rPr>
          <w:spacing w:val="-6"/>
          <w:sz w:val="28"/>
          <w:szCs w:val="28"/>
        </w:rPr>
        <w:t>ленный информационный блок, и  приводит к уменьшению стоимости и трудоемк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>сти проводимых расчетов эффективности проекта с учетом риска, а также обеспеч</w:t>
      </w:r>
      <w:r w:rsidRPr="00796236">
        <w:rPr>
          <w:spacing w:val="-6"/>
          <w:sz w:val="28"/>
          <w:szCs w:val="28"/>
        </w:rPr>
        <w:t>и</w:t>
      </w:r>
      <w:r w:rsidRPr="00796236">
        <w:rPr>
          <w:spacing w:val="-6"/>
          <w:sz w:val="28"/>
          <w:szCs w:val="28"/>
        </w:rPr>
        <w:t>вает оперативность управленческих решений</w:t>
      </w:r>
      <w:proofErr w:type="gramEnd"/>
      <w:r w:rsidRPr="00796236">
        <w:rPr>
          <w:spacing w:val="-6"/>
          <w:sz w:val="28"/>
          <w:szCs w:val="28"/>
        </w:rPr>
        <w:t xml:space="preserve"> посредством оптимизации информац</w:t>
      </w:r>
      <w:r w:rsidRPr="00796236">
        <w:rPr>
          <w:spacing w:val="-6"/>
          <w:sz w:val="28"/>
          <w:szCs w:val="28"/>
        </w:rPr>
        <w:t>и</w:t>
      </w:r>
      <w:r w:rsidRPr="00796236">
        <w:rPr>
          <w:spacing w:val="-6"/>
          <w:sz w:val="28"/>
          <w:szCs w:val="28"/>
        </w:rPr>
        <w:t>онных потоков</w:t>
      </w:r>
      <w:r w:rsidRPr="00796236">
        <w:rPr>
          <w:spacing w:val="-6"/>
          <w:sz w:val="28"/>
          <w:szCs w:val="28"/>
          <w:highlight w:val="white"/>
        </w:rPr>
        <w:t>.</w:t>
      </w:r>
    </w:p>
    <w:p w:rsidR="003D7C0E" w:rsidRPr="00796236" w:rsidRDefault="003D7C0E" w:rsidP="003D7C0E">
      <w:pPr>
        <w:tabs>
          <w:tab w:val="left" w:pos="1064"/>
        </w:tabs>
        <w:ind w:firstLine="709"/>
        <w:jc w:val="both"/>
        <w:rPr>
          <w:b/>
          <w:spacing w:val="-6"/>
          <w:sz w:val="28"/>
          <w:szCs w:val="28"/>
        </w:rPr>
      </w:pPr>
      <w:r w:rsidRPr="00796236">
        <w:rPr>
          <w:b/>
          <w:spacing w:val="-6"/>
          <w:sz w:val="28"/>
          <w:szCs w:val="28"/>
        </w:rPr>
        <w:t>5.</w:t>
      </w:r>
      <w:r w:rsidRPr="00796236">
        <w:rPr>
          <w:b/>
          <w:spacing w:val="-6"/>
          <w:sz w:val="28"/>
          <w:szCs w:val="28"/>
        </w:rPr>
        <w:tab/>
        <w:t>Разработана модель расчета эффективности инвестиционных прое</w:t>
      </w:r>
      <w:r w:rsidRPr="00796236">
        <w:rPr>
          <w:b/>
          <w:spacing w:val="-6"/>
          <w:sz w:val="28"/>
          <w:szCs w:val="28"/>
        </w:rPr>
        <w:t>к</w:t>
      </w:r>
      <w:r w:rsidRPr="00796236">
        <w:rPr>
          <w:b/>
          <w:spacing w:val="-6"/>
          <w:sz w:val="28"/>
          <w:szCs w:val="28"/>
        </w:rPr>
        <w:t xml:space="preserve">тов с учетом риска на основе методов теории нечетких множеств, позволяющая повысить достоверность прогнозной оценки. </w:t>
      </w:r>
    </w:p>
    <w:p w:rsidR="003D7C0E" w:rsidRPr="00796236" w:rsidRDefault="003D7C0E" w:rsidP="003D7C0E">
      <w:pPr>
        <w:ind w:firstLine="720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 xml:space="preserve">Инвестиционный проект признается эффективным, если </w:t>
      </w:r>
      <w:r w:rsidRPr="00796236">
        <w:rPr>
          <w:spacing w:val="-6"/>
          <w:sz w:val="28"/>
          <w:szCs w:val="28"/>
          <w:lang w:val="en-US"/>
        </w:rPr>
        <w:t>NPV</w:t>
      </w:r>
      <w:r w:rsidRPr="00796236">
        <w:rPr>
          <w:spacing w:val="-6"/>
          <w:sz w:val="28"/>
          <w:szCs w:val="28"/>
        </w:rPr>
        <w:t xml:space="preserve"> больше  опред</w:t>
      </w:r>
      <w:r w:rsidRPr="00796236">
        <w:rPr>
          <w:spacing w:val="-6"/>
          <w:sz w:val="28"/>
          <w:szCs w:val="28"/>
        </w:rPr>
        <w:t>е</w:t>
      </w:r>
      <w:r w:rsidRPr="00796236">
        <w:rPr>
          <w:spacing w:val="-6"/>
          <w:sz w:val="28"/>
          <w:szCs w:val="28"/>
        </w:rPr>
        <w:t xml:space="preserve">ленного проектного уровня </w:t>
      </w:r>
      <w:r w:rsidRPr="00796236">
        <w:rPr>
          <w:spacing w:val="-6"/>
          <w:sz w:val="28"/>
          <w:szCs w:val="28"/>
          <w:lang w:val="en-US"/>
        </w:rPr>
        <w:t>G</w:t>
      </w:r>
      <w:r w:rsidRPr="00796236">
        <w:rPr>
          <w:spacing w:val="-6"/>
          <w:sz w:val="28"/>
          <w:szCs w:val="28"/>
        </w:rPr>
        <w:t xml:space="preserve"> (в самом распространенном случае </w:t>
      </w:r>
      <w:r w:rsidRPr="00796236">
        <w:rPr>
          <w:spacing w:val="-6"/>
          <w:sz w:val="28"/>
          <w:szCs w:val="28"/>
          <w:lang w:val="en-US"/>
        </w:rPr>
        <w:t>G</w:t>
      </w:r>
      <w:r w:rsidRPr="00796236">
        <w:rPr>
          <w:spacing w:val="-6"/>
          <w:sz w:val="28"/>
          <w:szCs w:val="28"/>
        </w:rPr>
        <w:t xml:space="preserve">=0). </w:t>
      </w:r>
      <w:r w:rsidRPr="00796236">
        <w:rPr>
          <w:color w:val="000000"/>
          <w:spacing w:val="-6"/>
          <w:sz w:val="28"/>
          <w:szCs w:val="28"/>
        </w:rPr>
        <w:t>Если все п</w:t>
      </w:r>
      <w:r w:rsidRPr="00796236">
        <w:rPr>
          <w:color w:val="000000"/>
          <w:spacing w:val="-6"/>
          <w:sz w:val="28"/>
          <w:szCs w:val="28"/>
        </w:rPr>
        <w:t>а</w:t>
      </w:r>
      <w:r w:rsidRPr="00796236">
        <w:rPr>
          <w:color w:val="000000"/>
          <w:spacing w:val="-6"/>
          <w:sz w:val="28"/>
          <w:szCs w:val="28"/>
        </w:rPr>
        <w:t xml:space="preserve">раметры в формуле </w:t>
      </w:r>
      <w:r w:rsidRPr="00796236">
        <w:rPr>
          <w:color w:val="000000"/>
          <w:spacing w:val="-6"/>
          <w:sz w:val="28"/>
          <w:szCs w:val="28"/>
          <w:lang w:val="en-US"/>
        </w:rPr>
        <w:t>NPV</w:t>
      </w:r>
      <w:r w:rsidRPr="00796236">
        <w:rPr>
          <w:color w:val="000000"/>
          <w:spacing w:val="-6"/>
          <w:sz w:val="28"/>
          <w:szCs w:val="28"/>
        </w:rPr>
        <w:t xml:space="preserve"> обладают свойством «раз</w:t>
      </w:r>
      <w:r w:rsidRPr="00796236">
        <w:rPr>
          <w:color w:val="000000"/>
          <w:spacing w:val="-6"/>
          <w:sz w:val="28"/>
          <w:szCs w:val="28"/>
        </w:rPr>
        <w:softHyphen/>
        <w:t>мытости», т.е. их точное планир</w:t>
      </w:r>
      <w:r w:rsidRPr="00796236">
        <w:rPr>
          <w:color w:val="000000"/>
          <w:spacing w:val="-6"/>
          <w:sz w:val="28"/>
          <w:szCs w:val="28"/>
        </w:rPr>
        <w:t>у</w:t>
      </w:r>
      <w:r w:rsidRPr="00796236">
        <w:rPr>
          <w:color w:val="000000"/>
          <w:spacing w:val="-6"/>
          <w:sz w:val="28"/>
          <w:szCs w:val="28"/>
        </w:rPr>
        <w:t>емое значение неизвестно, то в качестве исходных данных уместно использовать н</w:t>
      </w:r>
      <w:r w:rsidRPr="00796236">
        <w:rPr>
          <w:color w:val="000000"/>
          <w:spacing w:val="-6"/>
          <w:sz w:val="28"/>
          <w:szCs w:val="28"/>
        </w:rPr>
        <w:t>е</w:t>
      </w:r>
      <w:r w:rsidRPr="00796236">
        <w:rPr>
          <w:color w:val="000000"/>
          <w:spacing w:val="-6"/>
          <w:sz w:val="28"/>
          <w:szCs w:val="28"/>
        </w:rPr>
        <w:t>четкие числа с присвоенной им функцией принадлежности.</w:t>
      </w:r>
    </w:p>
    <w:p w:rsidR="003D7C0E" w:rsidRPr="00796236" w:rsidRDefault="003D7C0E" w:rsidP="003D7C0E">
      <w:pPr>
        <w:shd w:val="clear" w:color="auto" w:fill="FFFFFF"/>
        <w:ind w:firstLine="720"/>
        <w:jc w:val="both"/>
        <w:rPr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>Предпосылки модели следующие:</w:t>
      </w:r>
    </w:p>
    <w:p w:rsidR="003D7C0E" w:rsidRPr="00796236" w:rsidRDefault="003D7C0E" w:rsidP="00B05989">
      <w:pPr>
        <w:widowControl w:val="0"/>
        <w:numPr>
          <w:ilvl w:val="0"/>
          <w:numId w:val="1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20"/>
        <w:jc w:val="both"/>
        <w:rPr>
          <w:color w:val="000000"/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 xml:space="preserve">инвестиционный проект рассчитан на </w:t>
      </w:r>
      <w:r w:rsidRPr="00796236">
        <w:rPr>
          <w:color w:val="000000"/>
          <w:spacing w:val="-6"/>
          <w:sz w:val="28"/>
          <w:szCs w:val="28"/>
          <w:lang w:val="en-US"/>
        </w:rPr>
        <w:t>T</w:t>
      </w:r>
      <w:r w:rsidRPr="00796236">
        <w:rPr>
          <w:color w:val="000000"/>
          <w:spacing w:val="-6"/>
          <w:sz w:val="28"/>
          <w:szCs w:val="28"/>
        </w:rPr>
        <w:t xml:space="preserve"> лет;</w:t>
      </w:r>
    </w:p>
    <w:p w:rsidR="003D7C0E" w:rsidRPr="00796236" w:rsidRDefault="003D7C0E" w:rsidP="00B05989">
      <w:pPr>
        <w:widowControl w:val="0"/>
        <w:numPr>
          <w:ilvl w:val="0"/>
          <w:numId w:val="1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20"/>
        <w:jc w:val="both"/>
        <w:rPr>
          <w:color w:val="000000"/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 xml:space="preserve">в каждый период времени </w:t>
      </w:r>
      <w:r w:rsidRPr="00796236">
        <w:rPr>
          <w:iCs/>
          <w:color w:val="000000"/>
          <w:spacing w:val="-6"/>
          <w:sz w:val="28"/>
          <w:szCs w:val="28"/>
          <w:lang w:val="en-US"/>
        </w:rPr>
        <w:t>t</w:t>
      </w:r>
      <w:r w:rsidRPr="00796236">
        <w:rPr>
          <w:iCs/>
          <w:color w:val="000000"/>
          <w:spacing w:val="-6"/>
          <w:sz w:val="28"/>
          <w:szCs w:val="28"/>
        </w:rPr>
        <w:t xml:space="preserve"> (</w:t>
      </w:r>
      <w:r w:rsidRPr="00796236">
        <w:rPr>
          <w:iCs/>
          <w:color w:val="000000"/>
          <w:spacing w:val="-6"/>
          <w:sz w:val="28"/>
          <w:szCs w:val="28"/>
          <w:lang w:val="en-US"/>
        </w:rPr>
        <w:t>t</w:t>
      </w:r>
      <w:r w:rsidRPr="00796236">
        <w:rPr>
          <w:i/>
          <w:iCs/>
          <w:color w:val="000000"/>
          <w:spacing w:val="-6"/>
          <w:sz w:val="28"/>
          <w:szCs w:val="28"/>
        </w:rPr>
        <w:t xml:space="preserve"> </w:t>
      </w:r>
      <w:r w:rsidRPr="00796236">
        <w:rPr>
          <w:color w:val="000000"/>
          <w:spacing w:val="-6"/>
          <w:sz w:val="28"/>
          <w:szCs w:val="28"/>
        </w:rPr>
        <w:t xml:space="preserve">= 1, ..., </w:t>
      </w:r>
      <w:r w:rsidRPr="00796236">
        <w:rPr>
          <w:color w:val="000000"/>
          <w:spacing w:val="-6"/>
          <w:sz w:val="28"/>
          <w:szCs w:val="28"/>
          <w:lang w:val="en-US"/>
        </w:rPr>
        <w:t>T</w:t>
      </w:r>
      <w:r w:rsidRPr="00796236">
        <w:rPr>
          <w:color w:val="000000"/>
          <w:spacing w:val="-6"/>
          <w:sz w:val="28"/>
          <w:szCs w:val="28"/>
        </w:rPr>
        <w:t>) существуют факторы риска, вли</w:t>
      </w:r>
      <w:r w:rsidRPr="00796236">
        <w:rPr>
          <w:color w:val="000000"/>
          <w:spacing w:val="-6"/>
          <w:sz w:val="28"/>
          <w:szCs w:val="28"/>
        </w:rPr>
        <w:t>я</w:t>
      </w:r>
      <w:r w:rsidRPr="00796236">
        <w:rPr>
          <w:color w:val="000000"/>
          <w:spacing w:val="-6"/>
          <w:sz w:val="28"/>
          <w:szCs w:val="28"/>
        </w:rPr>
        <w:t>ющие на затраты и поступления;</w:t>
      </w:r>
    </w:p>
    <w:p w:rsidR="003D7C0E" w:rsidRPr="00796236" w:rsidRDefault="003D7C0E" w:rsidP="00B05989">
      <w:pPr>
        <w:widowControl w:val="0"/>
        <w:numPr>
          <w:ilvl w:val="0"/>
          <w:numId w:val="1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20"/>
        <w:jc w:val="both"/>
        <w:rPr>
          <w:color w:val="000000"/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>на этапе разработки проекта экспертами выявляются все факторы риска, которые могут повлиять на все виды затрат и поступлений по проекту в течение ср</w:t>
      </w:r>
      <w:r w:rsidRPr="00796236">
        <w:rPr>
          <w:color w:val="000000"/>
          <w:spacing w:val="-6"/>
          <w:sz w:val="28"/>
          <w:szCs w:val="28"/>
        </w:rPr>
        <w:t>о</w:t>
      </w:r>
      <w:r w:rsidRPr="00796236">
        <w:rPr>
          <w:color w:val="000000"/>
          <w:spacing w:val="-6"/>
          <w:sz w:val="28"/>
          <w:szCs w:val="28"/>
        </w:rPr>
        <w:t>ка его реализации;</w:t>
      </w:r>
    </w:p>
    <w:p w:rsidR="003D7C0E" w:rsidRPr="00796236" w:rsidRDefault="003D7C0E" w:rsidP="00B05989">
      <w:pPr>
        <w:widowControl w:val="0"/>
        <w:numPr>
          <w:ilvl w:val="0"/>
          <w:numId w:val="1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20"/>
        <w:jc w:val="both"/>
        <w:rPr>
          <w:color w:val="000000"/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>для всех факторов риска, видов затрат и доходов по проекту экспертами определяются интервалы их возможного изменения;</w:t>
      </w:r>
    </w:p>
    <w:p w:rsidR="003D7C0E" w:rsidRPr="00796236" w:rsidRDefault="003D7C0E" w:rsidP="00B05989">
      <w:pPr>
        <w:widowControl w:val="0"/>
        <w:numPr>
          <w:ilvl w:val="0"/>
          <w:numId w:val="1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20"/>
        <w:jc w:val="both"/>
        <w:rPr>
          <w:color w:val="000000"/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>все факторы риска, все виды затрат и доходов по проекту являются лингв</w:t>
      </w:r>
      <w:r w:rsidRPr="00796236">
        <w:rPr>
          <w:color w:val="000000"/>
          <w:spacing w:val="-6"/>
          <w:sz w:val="28"/>
          <w:szCs w:val="28"/>
        </w:rPr>
        <w:t>и</w:t>
      </w:r>
      <w:r w:rsidRPr="00796236">
        <w:rPr>
          <w:color w:val="000000"/>
          <w:spacing w:val="-6"/>
          <w:sz w:val="28"/>
          <w:szCs w:val="28"/>
        </w:rPr>
        <w:t>стическими переменными с названием «Значение» и пятью термами: «очень ни</w:t>
      </w:r>
      <w:r w:rsidRPr="00796236">
        <w:rPr>
          <w:color w:val="000000"/>
          <w:spacing w:val="-6"/>
          <w:sz w:val="28"/>
          <w:szCs w:val="28"/>
        </w:rPr>
        <w:t>з</w:t>
      </w:r>
      <w:r w:rsidRPr="00796236">
        <w:rPr>
          <w:color w:val="000000"/>
          <w:spacing w:val="-6"/>
          <w:sz w:val="28"/>
          <w:szCs w:val="28"/>
        </w:rPr>
        <w:t>кий», «низкий», «средний (приемлемый)», «высокий», «очень высокий»;</w:t>
      </w:r>
    </w:p>
    <w:p w:rsidR="003D7C0E" w:rsidRPr="00796236" w:rsidRDefault="003D7C0E" w:rsidP="00B05989">
      <w:pPr>
        <w:widowControl w:val="0"/>
        <w:numPr>
          <w:ilvl w:val="0"/>
          <w:numId w:val="1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20"/>
        <w:jc w:val="both"/>
        <w:rPr>
          <w:color w:val="000000"/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>всем  термам  лингвистических  переменных  соответствуют функции пр</w:t>
      </w:r>
      <w:r w:rsidRPr="00796236">
        <w:rPr>
          <w:color w:val="000000"/>
          <w:spacing w:val="-6"/>
          <w:sz w:val="28"/>
          <w:szCs w:val="28"/>
        </w:rPr>
        <w:t>и</w:t>
      </w:r>
      <w:r w:rsidRPr="00796236">
        <w:rPr>
          <w:color w:val="000000"/>
          <w:spacing w:val="-6"/>
          <w:sz w:val="28"/>
          <w:szCs w:val="28"/>
        </w:rPr>
        <w:t>надлежности треугольного вида;</w:t>
      </w:r>
    </w:p>
    <w:p w:rsidR="003D7C0E" w:rsidRPr="00796236" w:rsidRDefault="003D7C0E" w:rsidP="00B05989">
      <w:pPr>
        <w:widowControl w:val="0"/>
        <w:numPr>
          <w:ilvl w:val="0"/>
          <w:numId w:val="1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20"/>
        <w:jc w:val="both"/>
        <w:rPr>
          <w:color w:val="000000"/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 xml:space="preserve">факторы риска в каждый период </w:t>
      </w:r>
      <w:r w:rsidRPr="00796236">
        <w:rPr>
          <w:iCs/>
          <w:color w:val="000000"/>
          <w:spacing w:val="-6"/>
          <w:sz w:val="28"/>
          <w:szCs w:val="28"/>
          <w:lang w:val="en-US"/>
        </w:rPr>
        <w:t>t</w:t>
      </w:r>
      <w:r w:rsidRPr="00796236">
        <w:rPr>
          <w:iCs/>
          <w:color w:val="000000"/>
          <w:spacing w:val="-6"/>
          <w:sz w:val="28"/>
          <w:szCs w:val="28"/>
        </w:rPr>
        <w:t xml:space="preserve"> (</w:t>
      </w:r>
      <w:r w:rsidRPr="00796236">
        <w:rPr>
          <w:iCs/>
          <w:color w:val="000000"/>
          <w:spacing w:val="-6"/>
          <w:sz w:val="28"/>
          <w:szCs w:val="28"/>
          <w:lang w:val="en-US"/>
        </w:rPr>
        <w:t>t</w:t>
      </w:r>
      <w:r w:rsidRPr="00796236">
        <w:rPr>
          <w:i/>
          <w:iCs/>
          <w:color w:val="000000"/>
          <w:spacing w:val="-6"/>
          <w:sz w:val="28"/>
          <w:szCs w:val="28"/>
        </w:rPr>
        <w:t xml:space="preserve"> </w:t>
      </w:r>
      <w:r w:rsidRPr="00796236">
        <w:rPr>
          <w:color w:val="000000"/>
          <w:spacing w:val="-6"/>
          <w:sz w:val="28"/>
          <w:szCs w:val="28"/>
        </w:rPr>
        <w:t xml:space="preserve">= 1, ..., </w:t>
      </w:r>
      <w:r w:rsidRPr="00796236">
        <w:rPr>
          <w:color w:val="000000"/>
          <w:spacing w:val="-6"/>
          <w:sz w:val="28"/>
          <w:szCs w:val="28"/>
          <w:lang w:val="en-US"/>
        </w:rPr>
        <w:t>T</w:t>
      </w:r>
      <w:r w:rsidRPr="00796236">
        <w:rPr>
          <w:color w:val="000000"/>
          <w:spacing w:val="-6"/>
          <w:sz w:val="28"/>
          <w:szCs w:val="28"/>
        </w:rPr>
        <w:t>) считаются независимыми друг от друга;</w:t>
      </w:r>
    </w:p>
    <w:p w:rsidR="003D7C0E" w:rsidRPr="00796236" w:rsidRDefault="003D7C0E" w:rsidP="00B05989">
      <w:pPr>
        <w:widowControl w:val="0"/>
        <w:numPr>
          <w:ilvl w:val="0"/>
          <w:numId w:val="1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20"/>
        <w:jc w:val="both"/>
        <w:rPr>
          <w:color w:val="000000"/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>затраты одного вида не зависят от величины затрат любого другого вида внутри одного периода;</w:t>
      </w:r>
    </w:p>
    <w:p w:rsidR="003D7C0E" w:rsidRPr="00796236" w:rsidRDefault="003D7C0E" w:rsidP="00B05989">
      <w:pPr>
        <w:widowControl w:val="0"/>
        <w:numPr>
          <w:ilvl w:val="0"/>
          <w:numId w:val="1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20"/>
        <w:jc w:val="both"/>
        <w:rPr>
          <w:color w:val="000000"/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>доходы одного вида не зависят от доходов любого другого вида внутри о</w:t>
      </w:r>
      <w:r w:rsidRPr="00796236">
        <w:rPr>
          <w:color w:val="000000"/>
          <w:spacing w:val="-6"/>
          <w:sz w:val="28"/>
          <w:szCs w:val="28"/>
        </w:rPr>
        <w:t>д</w:t>
      </w:r>
      <w:r w:rsidRPr="00796236">
        <w:rPr>
          <w:color w:val="000000"/>
          <w:spacing w:val="-6"/>
          <w:sz w:val="28"/>
          <w:szCs w:val="28"/>
        </w:rPr>
        <w:t>ного периода;</w:t>
      </w:r>
    </w:p>
    <w:p w:rsidR="003D7C0E" w:rsidRPr="00796236" w:rsidRDefault="003D7C0E" w:rsidP="00B05989">
      <w:pPr>
        <w:widowControl w:val="0"/>
        <w:numPr>
          <w:ilvl w:val="0"/>
          <w:numId w:val="1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20"/>
        <w:jc w:val="both"/>
        <w:rPr>
          <w:color w:val="000000"/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>каждый фактор риска влияет в какой-либо степени на каждый из видов з</w:t>
      </w:r>
      <w:r w:rsidRPr="00796236">
        <w:rPr>
          <w:color w:val="000000"/>
          <w:spacing w:val="-6"/>
          <w:sz w:val="28"/>
          <w:szCs w:val="28"/>
        </w:rPr>
        <w:t>а</w:t>
      </w:r>
      <w:r w:rsidRPr="00796236">
        <w:rPr>
          <w:color w:val="000000"/>
          <w:spacing w:val="-6"/>
          <w:sz w:val="28"/>
          <w:szCs w:val="28"/>
        </w:rPr>
        <w:t xml:space="preserve">трат в каждый период времени </w:t>
      </w:r>
      <w:r w:rsidRPr="00796236">
        <w:rPr>
          <w:iCs/>
          <w:color w:val="000000"/>
          <w:spacing w:val="-6"/>
          <w:sz w:val="28"/>
          <w:szCs w:val="28"/>
          <w:lang w:val="en-US"/>
        </w:rPr>
        <w:t>t</w:t>
      </w:r>
      <w:r w:rsidRPr="00796236">
        <w:rPr>
          <w:iCs/>
          <w:color w:val="000000"/>
          <w:spacing w:val="-6"/>
          <w:sz w:val="28"/>
          <w:szCs w:val="28"/>
        </w:rPr>
        <w:t xml:space="preserve"> (</w:t>
      </w:r>
      <w:r w:rsidRPr="00796236">
        <w:rPr>
          <w:iCs/>
          <w:color w:val="000000"/>
          <w:spacing w:val="-6"/>
          <w:sz w:val="28"/>
          <w:szCs w:val="28"/>
          <w:lang w:val="en-US"/>
        </w:rPr>
        <w:t>t</w:t>
      </w:r>
      <w:r w:rsidRPr="00796236">
        <w:rPr>
          <w:iCs/>
          <w:color w:val="000000"/>
          <w:spacing w:val="-6"/>
          <w:sz w:val="28"/>
          <w:szCs w:val="28"/>
        </w:rPr>
        <w:t xml:space="preserve"> </w:t>
      </w:r>
      <w:r w:rsidRPr="00796236">
        <w:rPr>
          <w:color w:val="000000"/>
          <w:spacing w:val="-6"/>
          <w:sz w:val="28"/>
          <w:szCs w:val="28"/>
        </w:rPr>
        <w:t xml:space="preserve">= 1, ..., </w:t>
      </w:r>
      <w:r w:rsidRPr="00796236">
        <w:rPr>
          <w:color w:val="000000"/>
          <w:spacing w:val="-6"/>
          <w:sz w:val="28"/>
          <w:szCs w:val="28"/>
          <w:lang w:val="en-US"/>
        </w:rPr>
        <w:t>T</w:t>
      </w:r>
      <w:r w:rsidRPr="00796236">
        <w:rPr>
          <w:color w:val="000000"/>
          <w:spacing w:val="-6"/>
          <w:sz w:val="28"/>
          <w:szCs w:val="28"/>
        </w:rPr>
        <w:t>);</w:t>
      </w:r>
    </w:p>
    <w:p w:rsidR="003D7C0E" w:rsidRPr="00796236" w:rsidRDefault="003D7C0E" w:rsidP="00B05989">
      <w:pPr>
        <w:widowControl w:val="0"/>
        <w:numPr>
          <w:ilvl w:val="0"/>
          <w:numId w:val="1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20"/>
        <w:jc w:val="both"/>
        <w:rPr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>каждый фактор риска влияет в какой-либо степени на каждый из видов д</w:t>
      </w:r>
      <w:r w:rsidRPr="00796236">
        <w:rPr>
          <w:color w:val="000000"/>
          <w:spacing w:val="-6"/>
          <w:sz w:val="28"/>
          <w:szCs w:val="28"/>
        </w:rPr>
        <w:t>о</w:t>
      </w:r>
      <w:r w:rsidRPr="00796236">
        <w:rPr>
          <w:color w:val="000000"/>
          <w:spacing w:val="-6"/>
          <w:sz w:val="28"/>
          <w:szCs w:val="28"/>
        </w:rPr>
        <w:t xml:space="preserve">ходов в каждый период времени </w:t>
      </w:r>
      <w:r w:rsidRPr="00796236">
        <w:rPr>
          <w:iCs/>
          <w:color w:val="000000"/>
          <w:spacing w:val="-6"/>
          <w:sz w:val="28"/>
          <w:szCs w:val="28"/>
          <w:lang w:val="en-US"/>
        </w:rPr>
        <w:t>t</w:t>
      </w:r>
      <w:r w:rsidRPr="00796236">
        <w:rPr>
          <w:iCs/>
          <w:color w:val="000000"/>
          <w:spacing w:val="-6"/>
          <w:sz w:val="28"/>
          <w:szCs w:val="28"/>
        </w:rPr>
        <w:t xml:space="preserve"> (</w:t>
      </w:r>
      <w:r w:rsidRPr="00796236">
        <w:rPr>
          <w:iCs/>
          <w:color w:val="000000"/>
          <w:spacing w:val="-6"/>
          <w:sz w:val="28"/>
          <w:szCs w:val="28"/>
          <w:lang w:val="en-US"/>
        </w:rPr>
        <w:t>t</w:t>
      </w:r>
      <w:r w:rsidRPr="00796236">
        <w:rPr>
          <w:i/>
          <w:iCs/>
          <w:color w:val="000000"/>
          <w:spacing w:val="-6"/>
          <w:sz w:val="28"/>
          <w:szCs w:val="28"/>
        </w:rPr>
        <w:t xml:space="preserve"> </w:t>
      </w:r>
      <w:r w:rsidRPr="00796236">
        <w:rPr>
          <w:color w:val="000000"/>
          <w:spacing w:val="-6"/>
          <w:sz w:val="28"/>
          <w:szCs w:val="28"/>
        </w:rPr>
        <w:t xml:space="preserve">= 1, ..., </w:t>
      </w:r>
      <w:r w:rsidRPr="00796236">
        <w:rPr>
          <w:color w:val="000000"/>
          <w:spacing w:val="-6"/>
          <w:sz w:val="28"/>
          <w:szCs w:val="28"/>
          <w:lang w:val="en-US"/>
        </w:rPr>
        <w:t>T</w:t>
      </w:r>
      <w:r w:rsidRPr="00796236">
        <w:rPr>
          <w:color w:val="000000"/>
          <w:spacing w:val="-6"/>
          <w:sz w:val="28"/>
          <w:szCs w:val="28"/>
        </w:rPr>
        <w:t>).</w:t>
      </w:r>
    </w:p>
    <w:p w:rsidR="003D7C0E" w:rsidRPr="00796236" w:rsidRDefault="003D7C0E" w:rsidP="003D7C0E">
      <w:pPr>
        <w:shd w:val="clear" w:color="auto" w:fill="FFFFFF"/>
        <w:ind w:firstLine="720"/>
        <w:jc w:val="both"/>
        <w:rPr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>Введем лингвистические переменные:</w:t>
      </w:r>
    </w:p>
    <w:p w:rsidR="003D7C0E" w:rsidRPr="00796236" w:rsidRDefault="003D7C0E" w:rsidP="003D7C0E">
      <w:pPr>
        <w:shd w:val="clear" w:color="auto" w:fill="FFFFFF"/>
        <w:ind w:firstLine="720"/>
        <w:jc w:val="both"/>
        <w:rPr>
          <w:i/>
          <w:color w:val="000000"/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 xml:space="preserve">«Значение </w:t>
      </w:r>
      <w:r w:rsidRPr="00796236">
        <w:rPr>
          <w:color w:val="000000"/>
          <w:spacing w:val="-6"/>
          <w:sz w:val="28"/>
          <w:szCs w:val="28"/>
          <w:lang w:val="en-US"/>
        </w:rPr>
        <w:t>i</w:t>
      </w:r>
      <w:r w:rsidRPr="00796236">
        <w:rPr>
          <w:color w:val="000000"/>
          <w:spacing w:val="-6"/>
          <w:sz w:val="28"/>
          <w:szCs w:val="28"/>
        </w:rPr>
        <w:t xml:space="preserve">-го фактора в период </w:t>
      </w:r>
      <m:oMath>
        <m:r>
          <w:rPr>
            <w:rFonts w:ascii="Cambria Math" w:hAnsi="Cambria Math"/>
            <w:color w:val="000000"/>
            <w:spacing w:val="6"/>
          </w:rPr>
          <m:t>t(</m:t>
        </m:r>
        <m:sSubSup>
          <m:sSubSupPr>
            <m:ctrlPr>
              <w:rPr>
                <w:rFonts w:ascii="Cambria Math" w:hAnsi="Cambria Math"/>
                <w:i/>
                <w:color w:val="000000"/>
                <w:spacing w:val="6"/>
              </w:rPr>
            </m:ctrlPr>
          </m:sSubSupPr>
          <m:e>
            <m:r>
              <w:rPr>
                <w:rFonts w:ascii="Cambria Math" w:hAnsi="Cambria Math"/>
                <w:color w:val="000000"/>
                <w:spacing w:val="6"/>
              </w:rPr>
              <m:t>f</m:t>
            </m:r>
          </m:e>
          <m:sub>
            <m:r>
              <w:rPr>
                <w:rFonts w:ascii="Cambria Math" w:hAnsi="Cambria Math"/>
                <w:color w:val="000000"/>
                <w:spacing w:val="6"/>
              </w:rPr>
              <m:t>t</m:t>
            </m:r>
          </m:sub>
          <m:sup>
            <m:r>
              <w:rPr>
                <w:rFonts w:ascii="Cambria Math" w:hAnsi="Cambria Math"/>
                <w:color w:val="000000"/>
                <w:spacing w:val="6"/>
              </w:rPr>
              <m:t>i</m:t>
            </m:r>
          </m:sup>
        </m:sSubSup>
      </m:oMath>
      <w:r w:rsidRPr="00796236">
        <w:rPr>
          <w:color w:val="000000"/>
          <w:spacing w:val="-6"/>
          <w:sz w:val="28"/>
          <w:szCs w:val="28"/>
        </w:rPr>
        <w:t xml:space="preserve">), </w:t>
      </w:r>
      <m:oMath>
        <m:r>
          <w:rPr>
            <w:rFonts w:ascii="Cambria Math" w:hAnsi="Cambria Math"/>
            <w:color w:val="000000"/>
            <w:spacing w:val="6"/>
          </w:rPr>
          <m:t>i=1,…,n,   ∀t=1, …, T;</m:t>
        </m:r>
      </m:oMath>
    </w:p>
    <w:p w:rsidR="003D7C0E" w:rsidRPr="00796236" w:rsidRDefault="003D7C0E" w:rsidP="003D7C0E">
      <w:pPr>
        <w:shd w:val="clear" w:color="auto" w:fill="FFFFFF"/>
        <w:ind w:firstLine="720"/>
        <w:jc w:val="both"/>
        <w:rPr>
          <w:iCs/>
          <w:color w:val="000000"/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 xml:space="preserve">«Значение   </w:t>
      </w:r>
      <w:r w:rsidRPr="00796236">
        <w:rPr>
          <w:color w:val="000000"/>
          <w:spacing w:val="-6"/>
          <w:sz w:val="28"/>
          <w:szCs w:val="28"/>
          <w:lang w:val="en-US"/>
        </w:rPr>
        <w:t>i</w:t>
      </w:r>
      <w:r w:rsidRPr="00796236">
        <w:rPr>
          <w:color w:val="000000"/>
          <w:spacing w:val="-6"/>
          <w:sz w:val="28"/>
          <w:szCs w:val="28"/>
        </w:rPr>
        <w:t xml:space="preserve">-го   вида   затрат   в   период   </w:t>
      </w:r>
      <m:oMath>
        <m:r>
          <w:rPr>
            <w:rFonts w:ascii="Cambria Math" w:hAnsi="Cambria Math"/>
            <w:color w:val="000000"/>
            <w:spacing w:val="6"/>
          </w:rPr>
          <m:t>t</m:t>
        </m:r>
        <m:d>
          <m:dPr>
            <m:ctrlPr>
              <w:rPr>
                <w:rFonts w:ascii="Cambria Math" w:hAnsi="Cambria Math"/>
                <w:i/>
                <w:color w:val="000000"/>
                <w:spacing w:val="6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color w:val="000000"/>
                    <w:spacing w:val="6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  <w:spacing w:val="6"/>
                  </w:rPr>
                  <m:t>z</m:t>
                </m:r>
              </m:e>
              <m:sub>
                <m:r>
                  <w:rPr>
                    <w:rFonts w:ascii="Cambria Math" w:hAnsi="Cambria Math"/>
                    <w:color w:val="000000"/>
                    <w:spacing w:val="6"/>
                  </w:rPr>
                  <m:t>t</m:t>
                </m:r>
              </m:sub>
              <m:sup>
                <m:r>
                  <w:rPr>
                    <w:rFonts w:ascii="Cambria Math" w:hAnsi="Cambria Math"/>
                    <w:color w:val="000000"/>
                    <w:spacing w:val="6"/>
                  </w:rPr>
                  <m:t>i</m:t>
                </m:r>
              </m:sup>
            </m:sSubSup>
          </m:e>
        </m:d>
      </m:oMath>
      <w:r w:rsidRPr="00796236">
        <w:rPr>
          <w:iCs/>
          <w:color w:val="000000"/>
          <w:spacing w:val="-6"/>
          <w:sz w:val="28"/>
          <w:szCs w:val="28"/>
        </w:rPr>
        <w:t xml:space="preserve">», </w:t>
      </w:r>
      <m:oMath>
        <m:r>
          <w:rPr>
            <w:rFonts w:ascii="Cambria Math" w:hAnsi="Cambria Math"/>
            <w:color w:val="000000"/>
            <w:spacing w:val="6"/>
          </w:rPr>
          <m:t xml:space="preserve">i=1,…,k,    ∀t=1, …, T; </m:t>
        </m:r>
      </m:oMath>
      <w:r w:rsidRPr="00796236">
        <w:rPr>
          <w:i/>
          <w:iCs/>
          <w:color w:val="000000"/>
          <w:spacing w:val="-6"/>
          <w:sz w:val="28"/>
          <w:szCs w:val="28"/>
        </w:rPr>
        <w:t xml:space="preserve">  </w:t>
      </w:r>
    </w:p>
    <w:p w:rsidR="003D7C0E" w:rsidRPr="00796236" w:rsidRDefault="003D7C0E" w:rsidP="003D7C0E">
      <w:pPr>
        <w:shd w:val="clear" w:color="auto" w:fill="FFFFFF"/>
        <w:ind w:firstLine="720"/>
        <w:jc w:val="both"/>
        <w:rPr>
          <w:i/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 xml:space="preserve">«Значение   </w:t>
      </w:r>
      <w:r w:rsidRPr="00796236">
        <w:rPr>
          <w:color w:val="000000"/>
          <w:spacing w:val="-6"/>
          <w:sz w:val="28"/>
          <w:szCs w:val="28"/>
          <w:lang w:val="en-US"/>
        </w:rPr>
        <w:t>i</w:t>
      </w:r>
      <w:r w:rsidRPr="00796236">
        <w:rPr>
          <w:color w:val="000000"/>
          <w:spacing w:val="-6"/>
          <w:sz w:val="28"/>
          <w:szCs w:val="28"/>
        </w:rPr>
        <w:t xml:space="preserve">-го   вида  доходов   в   период   </w:t>
      </w:r>
      <m:oMath>
        <m:r>
          <w:rPr>
            <w:rFonts w:ascii="Cambria Math" w:hAnsi="Cambria Math"/>
            <w:color w:val="000000"/>
            <w:spacing w:val="-1"/>
          </w:rPr>
          <m:t>t=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color w:val="000000"/>
                <w:spacing w:val="-1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color w:val="000000"/>
                    <w:spacing w:val="-1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  <w:spacing w:val="-1"/>
                  </w:rPr>
                  <m:t>d</m:t>
                </m:r>
              </m:e>
              <m:sub>
                <m:r>
                  <w:rPr>
                    <w:rFonts w:ascii="Cambria Math" w:hAnsi="Cambria Math"/>
                    <w:color w:val="000000"/>
                    <w:spacing w:val="-1"/>
                  </w:rPr>
                  <m:t>t</m:t>
                </m:r>
              </m:sub>
              <m:sup>
                <m:r>
                  <w:rPr>
                    <w:rFonts w:ascii="Cambria Math" w:hAnsi="Cambria Math"/>
                    <w:color w:val="000000"/>
                    <w:spacing w:val="-1"/>
                  </w:rPr>
                  <m:t>i</m:t>
                </m:r>
              </m:sup>
            </m:sSubSup>
          </m:e>
        </m:d>
      </m:oMath>
      <w:r w:rsidRPr="00796236">
        <w:rPr>
          <w:color w:val="000000"/>
          <w:spacing w:val="-6"/>
          <w:sz w:val="28"/>
          <w:szCs w:val="28"/>
        </w:rPr>
        <w:t xml:space="preserve">», </w:t>
      </w:r>
      <m:oMath>
        <m:r>
          <w:rPr>
            <w:rFonts w:ascii="Cambria Math" w:hAnsi="Cambria Math"/>
            <w:color w:val="000000"/>
            <w:spacing w:val="-1"/>
            <w:lang w:val="en-US"/>
          </w:rPr>
          <m:t>i</m:t>
        </m:r>
        <m:r>
          <w:rPr>
            <w:rFonts w:ascii="Cambria Math" w:hAnsi="Cambria Math"/>
            <w:color w:val="000000"/>
            <w:spacing w:val="-1"/>
          </w:rPr>
          <m:t>=1, …, q</m:t>
        </m:r>
      </m:oMath>
      <w:r w:rsidRPr="00796236">
        <w:rPr>
          <w:color w:val="000000"/>
          <w:spacing w:val="-6"/>
          <w:sz w:val="28"/>
          <w:szCs w:val="28"/>
        </w:rPr>
        <w:t xml:space="preserve"> </w:t>
      </w:r>
      <m:oMath>
        <m:r>
          <w:rPr>
            <w:rFonts w:ascii="Cambria Math" w:hAnsi="Cambria Math"/>
            <w:color w:val="000000"/>
            <w:spacing w:val="-1"/>
          </w:rPr>
          <m:t>∀t=1,…,T</m:t>
        </m:r>
      </m:oMath>
    </w:p>
    <w:p w:rsidR="003D7C0E" w:rsidRPr="00796236" w:rsidRDefault="003D7C0E" w:rsidP="003D7C0E">
      <w:pPr>
        <w:shd w:val="clear" w:color="auto" w:fill="FFFFFF"/>
        <w:ind w:firstLine="720"/>
        <w:jc w:val="both"/>
        <w:rPr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 xml:space="preserve">Всего следует ввести </w:t>
      </w:r>
      <w:proofErr w:type="gramStart"/>
      <w:r w:rsidRPr="00796236">
        <w:rPr>
          <w:i/>
          <w:iCs/>
          <w:color w:val="000000"/>
          <w:spacing w:val="-6"/>
          <w:sz w:val="28"/>
          <w:szCs w:val="28"/>
        </w:rPr>
        <w:t>п</w:t>
      </w:r>
      <w:proofErr w:type="gramEnd"/>
      <w:r w:rsidRPr="00796236">
        <w:rPr>
          <w:i/>
          <w:iCs/>
          <w:color w:val="000000"/>
          <w:spacing w:val="-6"/>
          <w:sz w:val="28"/>
          <w:szCs w:val="28"/>
        </w:rPr>
        <w:t xml:space="preserve"> + </w:t>
      </w:r>
      <w:r w:rsidRPr="00796236">
        <w:rPr>
          <w:bCs/>
          <w:i/>
          <w:iCs/>
          <w:color w:val="000000"/>
          <w:spacing w:val="-6"/>
          <w:sz w:val="28"/>
          <w:szCs w:val="28"/>
          <w:lang w:val="en-US"/>
        </w:rPr>
        <w:t>k</w:t>
      </w:r>
      <w:r w:rsidRPr="00796236">
        <w:rPr>
          <w:b/>
          <w:bCs/>
          <w:i/>
          <w:iCs/>
          <w:color w:val="000000"/>
          <w:spacing w:val="-6"/>
          <w:sz w:val="28"/>
          <w:szCs w:val="28"/>
        </w:rPr>
        <w:t xml:space="preserve"> </w:t>
      </w:r>
      <w:r w:rsidRPr="00796236">
        <w:rPr>
          <w:i/>
          <w:iCs/>
          <w:color w:val="000000"/>
          <w:spacing w:val="-6"/>
          <w:sz w:val="28"/>
          <w:szCs w:val="28"/>
        </w:rPr>
        <w:t xml:space="preserve">+ </w:t>
      </w:r>
      <w:r w:rsidRPr="00796236">
        <w:rPr>
          <w:i/>
          <w:iCs/>
          <w:color w:val="000000"/>
          <w:spacing w:val="-6"/>
          <w:sz w:val="28"/>
          <w:szCs w:val="28"/>
          <w:lang w:val="en-US"/>
        </w:rPr>
        <w:t>q</w:t>
      </w:r>
      <w:r w:rsidRPr="00796236">
        <w:rPr>
          <w:i/>
          <w:iCs/>
          <w:color w:val="000000"/>
          <w:spacing w:val="-6"/>
          <w:sz w:val="28"/>
          <w:szCs w:val="28"/>
        </w:rPr>
        <w:t xml:space="preserve"> </w:t>
      </w:r>
      <w:r w:rsidRPr="00796236">
        <w:rPr>
          <w:color w:val="000000"/>
          <w:spacing w:val="-6"/>
          <w:sz w:val="28"/>
          <w:szCs w:val="28"/>
        </w:rPr>
        <w:t>лингвистических переменных (по числу факт</w:t>
      </w:r>
      <w:r w:rsidRPr="00796236">
        <w:rPr>
          <w:color w:val="000000"/>
          <w:spacing w:val="-6"/>
          <w:sz w:val="28"/>
          <w:szCs w:val="28"/>
        </w:rPr>
        <w:t>о</w:t>
      </w:r>
      <w:r w:rsidRPr="00796236">
        <w:rPr>
          <w:color w:val="000000"/>
          <w:spacing w:val="-6"/>
          <w:sz w:val="28"/>
          <w:szCs w:val="28"/>
        </w:rPr>
        <w:t>ров, видов затрат и видов доходов).</w:t>
      </w:r>
    </w:p>
    <w:p w:rsidR="003D7C0E" w:rsidRPr="00796236" w:rsidRDefault="003D7C0E" w:rsidP="003D7C0E">
      <w:pPr>
        <w:shd w:val="clear" w:color="auto" w:fill="FFFFFF"/>
        <w:ind w:firstLine="720"/>
        <w:jc w:val="both"/>
        <w:rPr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lastRenderedPageBreak/>
        <w:t xml:space="preserve">Терм-множество </w:t>
      </w:r>
      <w:r w:rsidRPr="00796236">
        <w:rPr>
          <w:i/>
          <w:iCs/>
          <w:color w:val="000000"/>
          <w:spacing w:val="-6"/>
          <w:sz w:val="28"/>
          <w:szCs w:val="28"/>
          <w:lang w:val="en-US"/>
        </w:rPr>
        <w:t>U</w:t>
      </w:r>
      <w:r w:rsidRPr="00796236">
        <w:rPr>
          <w:i/>
          <w:iCs/>
          <w:color w:val="000000"/>
          <w:spacing w:val="-6"/>
          <w:sz w:val="28"/>
          <w:szCs w:val="28"/>
        </w:rPr>
        <w:t xml:space="preserve"> </w:t>
      </w:r>
      <w:r w:rsidRPr="00796236">
        <w:rPr>
          <w:color w:val="000000"/>
          <w:spacing w:val="-6"/>
          <w:sz w:val="28"/>
          <w:szCs w:val="28"/>
        </w:rPr>
        <w:t xml:space="preserve">для каждой лингвистической переменной состоит из пяти термов/элементов: </w:t>
      </w:r>
      <w:r w:rsidRPr="00796236">
        <w:rPr>
          <w:i/>
          <w:iCs/>
          <w:color w:val="000000"/>
          <w:spacing w:val="-6"/>
          <w:sz w:val="28"/>
          <w:szCs w:val="28"/>
          <w:lang w:val="en-US"/>
        </w:rPr>
        <w:t>u</w:t>
      </w:r>
      <w:r w:rsidRPr="00796236">
        <w:rPr>
          <w:i/>
          <w:iCs/>
          <w:color w:val="000000"/>
          <w:spacing w:val="-6"/>
          <w:sz w:val="28"/>
          <w:szCs w:val="28"/>
          <w:vertAlign w:val="subscript"/>
        </w:rPr>
        <w:t>1</w:t>
      </w:r>
      <w:r w:rsidRPr="00796236">
        <w:rPr>
          <w:i/>
          <w:iCs/>
          <w:color w:val="000000"/>
          <w:spacing w:val="-6"/>
          <w:sz w:val="28"/>
          <w:szCs w:val="28"/>
        </w:rPr>
        <w:t xml:space="preserve"> — </w:t>
      </w:r>
      <w:r w:rsidRPr="00796236">
        <w:rPr>
          <w:color w:val="000000"/>
          <w:spacing w:val="-6"/>
          <w:sz w:val="28"/>
          <w:szCs w:val="28"/>
        </w:rPr>
        <w:t xml:space="preserve">«очень низкий», </w:t>
      </w:r>
      <w:r w:rsidRPr="00796236">
        <w:rPr>
          <w:i/>
          <w:iCs/>
          <w:color w:val="000000"/>
          <w:spacing w:val="-6"/>
          <w:sz w:val="28"/>
          <w:szCs w:val="28"/>
        </w:rPr>
        <w:t>и</w:t>
      </w:r>
      <w:proofErr w:type="gramStart"/>
      <w:r w:rsidRPr="00796236">
        <w:rPr>
          <w:i/>
          <w:iCs/>
          <w:color w:val="000000"/>
          <w:spacing w:val="-6"/>
          <w:sz w:val="28"/>
          <w:szCs w:val="28"/>
          <w:vertAlign w:val="subscript"/>
        </w:rPr>
        <w:t>2</w:t>
      </w:r>
      <w:proofErr w:type="gramEnd"/>
      <w:r w:rsidRPr="00796236">
        <w:rPr>
          <w:i/>
          <w:iCs/>
          <w:color w:val="000000"/>
          <w:spacing w:val="-6"/>
          <w:sz w:val="28"/>
          <w:szCs w:val="28"/>
        </w:rPr>
        <w:t xml:space="preserve"> </w:t>
      </w:r>
      <w:r w:rsidRPr="00796236">
        <w:rPr>
          <w:color w:val="000000"/>
          <w:spacing w:val="-6"/>
          <w:sz w:val="28"/>
          <w:szCs w:val="28"/>
        </w:rPr>
        <w:t>— «низ</w:t>
      </w:r>
      <w:r w:rsidRPr="00796236">
        <w:rPr>
          <w:color w:val="000000"/>
          <w:spacing w:val="-6"/>
          <w:sz w:val="28"/>
          <w:szCs w:val="28"/>
        </w:rPr>
        <w:softHyphen/>
        <w:t xml:space="preserve">кий», </w:t>
      </w:r>
      <w:r w:rsidRPr="00796236">
        <w:rPr>
          <w:i/>
          <w:color w:val="000000"/>
          <w:spacing w:val="-6"/>
          <w:sz w:val="28"/>
          <w:szCs w:val="28"/>
          <w:lang w:val="en-US"/>
        </w:rPr>
        <w:t>u</w:t>
      </w:r>
      <w:r w:rsidRPr="00796236">
        <w:rPr>
          <w:i/>
          <w:color w:val="000000"/>
          <w:spacing w:val="-6"/>
          <w:sz w:val="28"/>
          <w:szCs w:val="28"/>
          <w:vertAlign w:val="subscript"/>
        </w:rPr>
        <w:t>3</w:t>
      </w:r>
      <w:r w:rsidRPr="00796236">
        <w:rPr>
          <w:color w:val="000000"/>
          <w:spacing w:val="-6"/>
          <w:sz w:val="28"/>
          <w:szCs w:val="28"/>
        </w:rPr>
        <w:t xml:space="preserve"> </w:t>
      </w:r>
      <w:r w:rsidRPr="00796236">
        <w:rPr>
          <w:i/>
          <w:iCs/>
          <w:color w:val="000000"/>
          <w:spacing w:val="-6"/>
          <w:sz w:val="28"/>
          <w:szCs w:val="28"/>
        </w:rPr>
        <w:t xml:space="preserve">— </w:t>
      </w:r>
      <w:r w:rsidRPr="00796236">
        <w:rPr>
          <w:color w:val="000000"/>
          <w:spacing w:val="-6"/>
          <w:sz w:val="28"/>
          <w:szCs w:val="28"/>
        </w:rPr>
        <w:t>«средний (приемл</w:t>
      </w:r>
      <w:r w:rsidRPr="00796236">
        <w:rPr>
          <w:color w:val="000000"/>
          <w:spacing w:val="-6"/>
          <w:sz w:val="28"/>
          <w:szCs w:val="28"/>
        </w:rPr>
        <w:t>е</w:t>
      </w:r>
      <w:r w:rsidRPr="00796236">
        <w:rPr>
          <w:color w:val="000000"/>
          <w:spacing w:val="-6"/>
          <w:sz w:val="28"/>
          <w:szCs w:val="28"/>
        </w:rPr>
        <w:t xml:space="preserve">мый)», </w:t>
      </w:r>
      <w:r w:rsidRPr="00796236">
        <w:rPr>
          <w:i/>
          <w:iCs/>
          <w:color w:val="000000"/>
          <w:spacing w:val="-6"/>
          <w:sz w:val="28"/>
          <w:szCs w:val="28"/>
          <w:lang w:val="en-US"/>
        </w:rPr>
        <w:t>u</w:t>
      </w:r>
      <w:r w:rsidRPr="00796236">
        <w:rPr>
          <w:i/>
          <w:iCs/>
          <w:color w:val="000000"/>
          <w:spacing w:val="-6"/>
          <w:sz w:val="28"/>
          <w:szCs w:val="28"/>
          <w:vertAlign w:val="subscript"/>
        </w:rPr>
        <w:t>4</w:t>
      </w:r>
      <w:r w:rsidRPr="00796236">
        <w:rPr>
          <w:i/>
          <w:iCs/>
          <w:color w:val="000000"/>
          <w:spacing w:val="-6"/>
          <w:sz w:val="28"/>
          <w:szCs w:val="28"/>
        </w:rPr>
        <w:t xml:space="preserve"> — </w:t>
      </w:r>
      <w:r w:rsidRPr="00796236">
        <w:rPr>
          <w:color w:val="000000"/>
          <w:spacing w:val="-6"/>
          <w:sz w:val="28"/>
          <w:szCs w:val="28"/>
        </w:rPr>
        <w:t xml:space="preserve">«высокий», </w:t>
      </w:r>
      <w:r w:rsidRPr="00796236">
        <w:rPr>
          <w:i/>
          <w:color w:val="000000"/>
          <w:spacing w:val="-6"/>
          <w:sz w:val="28"/>
          <w:szCs w:val="28"/>
          <w:lang w:val="en-US"/>
        </w:rPr>
        <w:t>u</w:t>
      </w:r>
      <w:r w:rsidRPr="00796236">
        <w:rPr>
          <w:i/>
          <w:color w:val="000000"/>
          <w:spacing w:val="-6"/>
          <w:sz w:val="28"/>
          <w:szCs w:val="28"/>
          <w:vertAlign w:val="subscript"/>
        </w:rPr>
        <w:t>5</w:t>
      </w:r>
      <w:r w:rsidRPr="00796236">
        <w:rPr>
          <w:color w:val="000000"/>
          <w:spacing w:val="-6"/>
          <w:sz w:val="28"/>
          <w:szCs w:val="28"/>
        </w:rPr>
        <w:t xml:space="preserve"> — «очень высокий». Значение показателя определяется экспертом.</w:t>
      </w:r>
    </w:p>
    <w:p w:rsidR="003D7C0E" w:rsidRPr="00796236" w:rsidRDefault="008E092D" w:rsidP="003D7C0E">
      <w:pPr>
        <w:shd w:val="clear" w:color="auto" w:fill="FFFFFF"/>
        <w:ind w:firstLine="720"/>
        <w:jc w:val="both"/>
        <w:rPr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>П</w:t>
      </w:r>
      <w:r w:rsidR="003D7C0E" w:rsidRPr="00796236">
        <w:rPr>
          <w:color w:val="000000"/>
          <w:spacing w:val="-6"/>
          <w:sz w:val="28"/>
          <w:szCs w:val="28"/>
        </w:rPr>
        <w:t xml:space="preserve">оскольку в точности определить значения всех видов затрат и доходов не представляется возможным, </w:t>
      </w:r>
      <w:r w:rsidRPr="00796236">
        <w:rPr>
          <w:color w:val="000000"/>
          <w:spacing w:val="-6"/>
          <w:sz w:val="28"/>
          <w:szCs w:val="28"/>
        </w:rPr>
        <w:t>необходимо использовать</w:t>
      </w:r>
      <w:r w:rsidR="003D7C0E" w:rsidRPr="00796236">
        <w:rPr>
          <w:color w:val="000000"/>
          <w:spacing w:val="-6"/>
          <w:sz w:val="28"/>
          <w:szCs w:val="28"/>
        </w:rPr>
        <w:t xml:space="preserve"> нечеткие величины, соотве</w:t>
      </w:r>
      <w:r w:rsidR="003D7C0E" w:rsidRPr="00796236">
        <w:rPr>
          <w:color w:val="000000"/>
          <w:spacing w:val="-6"/>
          <w:sz w:val="28"/>
          <w:szCs w:val="28"/>
        </w:rPr>
        <w:t>т</w:t>
      </w:r>
      <w:r w:rsidR="003D7C0E" w:rsidRPr="00796236">
        <w:rPr>
          <w:color w:val="000000"/>
          <w:spacing w:val="-6"/>
          <w:sz w:val="28"/>
          <w:szCs w:val="28"/>
        </w:rPr>
        <w:t xml:space="preserve">ствующие термам множества </w:t>
      </w:r>
      <w:r w:rsidR="003D7C0E" w:rsidRPr="00796236">
        <w:rPr>
          <w:i/>
          <w:iCs/>
          <w:color w:val="000000"/>
          <w:spacing w:val="-6"/>
          <w:sz w:val="28"/>
          <w:szCs w:val="28"/>
          <w:lang w:val="en-US"/>
        </w:rPr>
        <w:t>U</w:t>
      </w:r>
      <w:r w:rsidR="003D7C0E" w:rsidRPr="00796236">
        <w:rPr>
          <w:i/>
          <w:iCs/>
          <w:color w:val="000000"/>
          <w:spacing w:val="-6"/>
          <w:sz w:val="28"/>
          <w:szCs w:val="28"/>
        </w:rPr>
        <w:t xml:space="preserve"> </w:t>
      </w:r>
      <w:r w:rsidR="003D7C0E" w:rsidRPr="00796236">
        <w:rPr>
          <w:color w:val="000000"/>
          <w:spacing w:val="-6"/>
          <w:sz w:val="28"/>
          <w:szCs w:val="28"/>
        </w:rPr>
        <w:t>и обладающие функциями принадлежности. Поэт</w:t>
      </w:r>
      <w:r w:rsidR="003D7C0E" w:rsidRPr="00796236">
        <w:rPr>
          <w:color w:val="000000"/>
          <w:spacing w:val="-6"/>
          <w:sz w:val="28"/>
          <w:szCs w:val="28"/>
        </w:rPr>
        <w:t>о</w:t>
      </w:r>
      <w:r w:rsidR="003D7C0E" w:rsidRPr="00796236">
        <w:rPr>
          <w:color w:val="000000"/>
          <w:spacing w:val="-6"/>
          <w:sz w:val="28"/>
          <w:szCs w:val="28"/>
        </w:rPr>
        <w:t xml:space="preserve">му в формулах для </w:t>
      </w:r>
      <w:r w:rsidR="003D7C0E" w:rsidRPr="00796236">
        <w:rPr>
          <w:i/>
          <w:iCs/>
          <w:color w:val="000000"/>
          <w:spacing w:val="-6"/>
          <w:sz w:val="28"/>
          <w:szCs w:val="28"/>
          <w:lang w:val="en-US"/>
        </w:rPr>
        <w:t>Z</w:t>
      </w:r>
      <w:r w:rsidR="003D7C0E" w:rsidRPr="00796236">
        <w:rPr>
          <w:i/>
          <w:iCs/>
          <w:color w:val="000000"/>
          <w:spacing w:val="-6"/>
          <w:sz w:val="28"/>
          <w:szCs w:val="28"/>
        </w:rPr>
        <w:t xml:space="preserve">, </w:t>
      </w:r>
      <w:r w:rsidR="003D7C0E" w:rsidRPr="00796236">
        <w:rPr>
          <w:i/>
          <w:iCs/>
          <w:color w:val="000000"/>
          <w:spacing w:val="-6"/>
          <w:sz w:val="28"/>
          <w:szCs w:val="28"/>
          <w:lang w:val="en-US"/>
        </w:rPr>
        <w:t>D</w:t>
      </w:r>
      <w:r w:rsidR="003D7C0E" w:rsidRPr="00796236">
        <w:rPr>
          <w:i/>
          <w:iCs/>
          <w:color w:val="000000"/>
          <w:spacing w:val="-6"/>
          <w:sz w:val="28"/>
          <w:szCs w:val="28"/>
        </w:rPr>
        <w:t xml:space="preserve"> </w:t>
      </w:r>
      <w:r w:rsidR="003D7C0E" w:rsidRPr="00796236">
        <w:rPr>
          <w:color w:val="000000"/>
          <w:spacing w:val="-6"/>
          <w:sz w:val="28"/>
          <w:szCs w:val="28"/>
        </w:rPr>
        <w:t xml:space="preserve">соответственно для </w:t>
      </w:r>
      <w:r w:rsidR="003D7C0E" w:rsidRPr="00796236">
        <w:rPr>
          <w:color w:val="000000"/>
          <w:spacing w:val="-6"/>
          <w:sz w:val="28"/>
          <w:szCs w:val="28"/>
          <w:lang w:val="en-US"/>
        </w:rPr>
        <w:t>Z</w:t>
      </w:r>
      <w:proofErr w:type="spellStart"/>
      <w:r w:rsidR="003D7C0E" w:rsidRPr="00796236">
        <w:rPr>
          <w:color w:val="000000"/>
          <w:spacing w:val="-6"/>
          <w:sz w:val="28"/>
          <w:szCs w:val="28"/>
          <w:vertAlign w:val="subscript"/>
        </w:rPr>
        <w:t>дис</w:t>
      </w:r>
      <w:proofErr w:type="spellEnd"/>
      <w:r w:rsidR="003D7C0E" w:rsidRPr="00796236">
        <w:rPr>
          <w:color w:val="000000"/>
          <w:spacing w:val="-6"/>
          <w:sz w:val="28"/>
          <w:szCs w:val="28"/>
          <w:vertAlign w:val="subscript"/>
        </w:rPr>
        <w:t xml:space="preserve"> </w:t>
      </w:r>
      <w:r w:rsidR="003D7C0E" w:rsidRPr="00796236">
        <w:rPr>
          <w:color w:val="000000"/>
          <w:spacing w:val="-6"/>
          <w:sz w:val="28"/>
          <w:szCs w:val="28"/>
        </w:rPr>
        <w:t xml:space="preserve">и </w:t>
      </w:r>
      <w:proofErr w:type="gramStart"/>
      <w:r w:rsidR="003D7C0E" w:rsidRPr="00796236">
        <w:rPr>
          <w:color w:val="000000"/>
          <w:spacing w:val="-6"/>
          <w:sz w:val="28"/>
          <w:szCs w:val="28"/>
          <w:lang w:val="en-US"/>
        </w:rPr>
        <w:t>D</w:t>
      </w:r>
      <w:proofErr w:type="spellStart"/>
      <w:proofErr w:type="gramEnd"/>
      <w:r w:rsidR="003D7C0E" w:rsidRPr="00796236">
        <w:rPr>
          <w:color w:val="000000"/>
          <w:spacing w:val="-6"/>
          <w:sz w:val="28"/>
          <w:szCs w:val="28"/>
          <w:vertAlign w:val="subscript"/>
        </w:rPr>
        <w:t>дис</w:t>
      </w:r>
      <w:proofErr w:type="spellEnd"/>
      <w:r w:rsidR="003D7C0E" w:rsidRPr="00796236">
        <w:rPr>
          <w:i/>
          <w:iCs/>
          <w:color w:val="000000"/>
          <w:spacing w:val="-6"/>
          <w:sz w:val="28"/>
          <w:szCs w:val="28"/>
        </w:rPr>
        <w:t xml:space="preserve"> </w:t>
      </w:r>
      <w:r w:rsidR="003D7C0E" w:rsidRPr="00796236">
        <w:rPr>
          <w:color w:val="000000"/>
          <w:spacing w:val="-6"/>
          <w:sz w:val="28"/>
          <w:szCs w:val="28"/>
        </w:rPr>
        <w:t>необходимо вме</w:t>
      </w:r>
      <w:r w:rsidR="003D7C0E" w:rsidRPr="00796236">
        <w:rPr>
          <w:color w:val="000000"/>
          <w:spacing w:val="-6"/>
          <w:sz w:val="28"/>
          <w:szCs w:val="28"/>
        </w:rPr>
        <w:softHyphen/>
        <w:t xml:space="preserve">сто   </w:t>
      </w:r>
      <m:oMath>
        <m:sSubSup>
          <m:sSubSupPr>
            <m:ctrlPr>
              <w:rPr>
                <w:rFonts w:ascii="Cambria Math" w:hAnsi="Cambria Math"/>
                <w:i/>
                <w:color w:val="000000"/>
                <w:spacing w:val="5"/>
                <w:w w:val="106"/>
              </w:rPr>
            </m:ctrlPr>
          </m:sSubSupPr>
          <m:e>
            <m:r>
              <w:rPr>
                <w:rFonts w:ascii="Cambria Math" w:hAnsi="Cambria Math"/>
                <w:color w:val="000000"/>
                <w:spacing w:val="5"/>
                <w:w w:val="106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color w:val="000000"/>
                <w:spacing w:val="5"/>
                <w:w w:val="106"/>
              </w:rPr>
              <m:t xml:space="preserve">t   </m:t>
            </m:r>
          </m:sub>
          <m:sup>
            <m:r>
              <w:rPr>
                <w:rFonts w:ascii="Cambria Math" w:hAnsi="Cambria Math"/>
                <w:color w:val="000000"/>
                <w:spacing w:val="5"/>
                <w:w w:val="106"/>
              </w:rPr>
              <m:t>i</m:t>
            </m:r>
          </m:sup>
        </m:sSubSup>
        <m:sSup>
          <m:sSupPr>
            <m:ctrlPr>
              <w:rPr>
                <w:rFonts w:ascii="Cambria Math" w:hAnsi="Cambria Math"/>
                <w:i/>
                <w:color w:val="000000"/>
                <w:spacing w:val="5"/>
                <w:w w:val="106"/>
              </w:rPr>
            </m:ctrlPr>
          </m:sSupPr>
          <m:e>
            <m:r>
              <w:rPr>
                <w:rFonts w:ascii="Cambria Math" w:hAnsi="Cambria Math"/>
                <w:color w:val="000000"/>
                <w:spacing w:val="5"/>
                <w:w w:val="106"/>
              </w:rPr>
              <m:t>f</m:t>
            </m:r>
          </m:e>
          <m:sup>
            <m:r>
              <w:rPr>
                <w:rFonts w:ascii="Cambria Math" w:hAnsi="Cambria Math"/>
                <w:color w:val="000000"/>
                <w:spacing w:val="5"/>
                <w:w w:val="106"/>
              </w:rPr>
              <m:t>j</m:t>
            </m:r>
          </m:sup>
        </m:sSup>
        <m:r>
          <w:rPr>
            <w:rFonts w:ascii="Cambria Math" w:hAnsi="Cambria Math"/>
            <w:color w:val="000000"/>
            <w:spacing w:val="5"/>
            <w:w w:val="106"/>
          </w:rPr>
          <m:t xml:space="preserve">и </m:t>
        </m:r>
        <m:sSubSup>
          <m:sSubSupPr>
            <m:ctrlPr>
              <w:rPr>
                <w:rFonts w:ascii="Cambria Math" w:hAnsi="Cambria Math"/>
                <w:i/>
                <w:color w:val="000000"/>
                <w:spacing w:val="5"/>
                <w:w w:val="106"/>
                <w:lang w:val="en-US"/>
              </w:rPr>
            </m:ctrlPr>
          </m:sSubSupPr>
          <m:e>
            <m:r>
              <w:rPr>
                <w:rFonts w:ascii="Cambria Math" w:hAnsi="Cambria Math"/>
                <w:color w:val="000000"/>
                <w:spacing w:val="5"/>
                <w:w w:val="106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color w:val="000000"/>
                <w:spacing w:val="5"/>
                <w:w w:val="106"/>
                <w:lang w:val="en-US"/>
              </w:rPr>
              <m:t>t</m:t>
            </m:r>
          </m:sub>
          <m:sup>
            <m:r>
              <w:rPr>
                <w:rFonts w:ascii="Cambria Math" w:hAnsi="Cambria Math"/>
                <w:color w:val="000000"/>
                <w:spacing w:val="5"/>
                <w:w w:val="106"/>
                <w:lang w:val="en-US"/>
              </w:rPr>
              <m:t>i</m:t>
            </m:r>
          </m:sup>
        </m:sSubSup>
        <m:sSup>
          <m:sSupPr>
            <m:ctrlPr>
              <w:rPr>
                <w:rFonts w:ascii="Cambria Math" w:hAnsi="Cambria Math"/>
                <w:i/>
                <w:color w:val="000000"/>
                <w:spacing w:val="5"/>
                <w:w w:val="106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spacing w:val="5"/>
                <w:w w:val="106"/>
                <w:lang w:val="en-US"/>
              </w:rPr>
              <m:t>f</m:t>
            </m:r>
          </m:e>
          <m:sup>
            <m:r>
              <w:rPr>
                <w:rFonts w:ascii="Cambria Math" w:hAnsi="Cambria Math"/>
                <w:color w:val="000000"/>
                <w:spacing w:val="5"/>
                <w:w w:val="106"/>
                <w:lang w:val="en-US"/>
              </w:rPr>
              <m:t>j</m:t>
            </m:r>
          </m:sup>
        </m:sSup>
      </m:oMath>
      <w:r w:rsidR="003D7C0E" w:rsidRPr="00796236">
        <w:rPr>
          <w:i/>
          <w:iCs/>
          <w:color w:val="000000"/>
          <w:spacing w:val="-6"/>
          <w:sz w:val="28"/>
          <w:szCs w:val="28"/>
        </w:rPr>
        <w:t xml:space="preserve">   </w:t>
      </w:r>
      <w:r w:rsidR="003D7C0E" w:rsidRPr="00796236">
        <w:rPr>
          <w:color w:val="000000"/>
          <w:spacing w:val="-6"/>
          <w:sz w:val="28"/>
          <w:szCs w:val="28"/>
        </w:rPr>
        <w:t>записать их  функции  принадлежности.</w:t>
      </w:r>
    </w:p>
    <w:p w:rsidR="003D7C0E" w:rsidRPr="00796236" w:rsidRDefault="003D7C0E" w:rsidP="003D7C0E">
      <w:pPr>
        <w:shd w:val="clear" w:color="auto" w:fill="FFFFFF"/>
        <w:ind w:firstLine="720"/>
        <w:jc w:val="both"/>
        <w:rPr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>Суммирование должно уже проводиться по правилам сложения не</w:t>
      </w:r>
      <w:r w:rsidRPr="00796236">
        <w:rPr>
          <w:color w:val="000000"/>
          <w:spacing w:val="-6"/>
          <w:sz w:val="28"/>
          <w:szCs w:val="28"/>
        </w:rPr>
        <w:softHyphen/>
        <w:t>четких в</w:t>
      </w:r>
      <w:r w:rsidRPr="00796236">
        <w:rPr>
          <w:color w:val="000000"/>
          <w:spacing w:val="-6"/>
          <w:sz w:val="28"/>
          <w:szCs w:val="28"/>
        </w:rPr>
        <w:t>е</w:t>
      </w:r>
      <w:r w:rsidRPr="00796236">
        <w:rPr>
          <w:color w:val="000000"/>
          <w:spacing w:val="-6"/>
          <w:sz w:val="28"/>
          <w:szCs w:val="28"/>
        </w:rPr>
        <w:t>личин, описанным выше.</w:t>
      </w:r>
    </w:p>
    <w:p w:rsidR="003D7C0E" w:rsidRPr="00796236" w:rsidRDefault="003D7C0E" w:rsidP="003D7C0E">
      <w:pPr>
        <w:shd w:val="clear" w:color="auto" w:fill="FFFFFF"/>
        <w:ind w:firstLine="720"/>
        <w:jc w:val="both"/>
        <w:rPr>
          <w:color w:val="000000"/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>Таким образом, функция принадлежности дисконтированных затрат приним</w:t>
      </w:r>
      <w:r w:rsidRPr="00796236">
        <w:rPr>
          <w:color w:val="000000"/>
          <w:spacing w:val="-6"/>
          <w:sz w:val="28"/>
          <w:szCs w:val="28"/>
        </w:rPr>
        <w:t>а</w:t>
      </w:r>
      <w:r w:rsidRPr="00796236">
        <w:rPr>
          <w:color w:val="000000"/>
          <w:spacing w:val="-6"/>
          <w:sz w:val="28"/>
          <w:szCs w:val="28"/>
        </w:rPr>
        <w:t>ет вид</w:t>
      </w:r>
    </w:p>
    <w:p w:rsidR="003D7C0E" w:rsidRPr="00796236" w:rsidRDefault="009A3F76" w:rsidP="003D7C0E">
      <w:pPr>
        <w:shd w:val="clear" w:color="auto" w:fill="FFFFFF"/>
        <w:ind w:firstLine="720"/>
        <w:jc w:val="both"/>
        <w:rPr>
          <w:color w:val="000000"/>
          <w:spacing w:val="-6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pacing w:val="1"/>
                <w:w w:val="106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spacing w:val="1"/>
                <w:w w:val="106"/>
                <w:lang w:val="en-US"/>
              </w:rPr>
              <m:t>μ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color w:val="000000"/>
                    <w:spacing w:val="1"/>
                    <w:w w:val="10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pacing w:val="1"/>
                    <w:w w:val="106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color w:val="000000"/>
                    <w:spacing w:val="1"/>
                    <w:w w:val="106"/>
                  </w:rPr>
                  <m:t>дис</m:t>
                </m:r>
              </m:sub>
            </m:sSub>
          </m:sub>
        </m:sSub>
        <m:d>
          <m:dPr>
            <m:ctrlPr>
              <w:rPr>
                <w:rFonts w:ascii="Cambria Math" w:hAnsi="Cambria Math"/>
                <w:i/>
                <w:color w:val="000000"/>
                <w:spacing w:val="1"/>
                <w:w w:val="106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spacing w:val="1"/>
                <w:w w:val="106"/>
                <w:lang w:val="en-US"/>
              </w:rPr>
              <m:t>x</m:t>
            </m:r>
          </m:e>
        </m:d>
        <m:r>
          <w:rPr>
            <w:rFonts w:ascii="Cambria Math" w:hAnsi="Cambria Math"/>
            <w:color w:val="000000"/>
            <w:spacing w:val="1"/>
            <w:w w:val="106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color w:val="000000"/>
                <w:spacing w:val="-6"/>
                <w:lang w:val="en-US"/>
              </w:rPr>
            </m:ctrlPr>
          </m:naryPr>
          <m:sub>
            <m:r>
              <w:rPr>
                <w:rFonts w:ascii="Cambria Math" w:hAnsi="Cambria Math"/>
                <w:color w:val="000000"/>
                <w:spacing w:val="-6"/>
                <w:lang w:val="en-US"/>
              </w:rPr>
              <m:t>t</m:t>
            </m:r>
            <m:r>
              <w:rPr>
                <w:rFonts w:ascii="Cambria Math" w:hAnsi="Cambria Math"/>
                <w:color w:val="000000"/>
                <w:spacing w:val="-6"/>
              </w:rPr>
              <m:t>=1</m:t>
            </m:r>
          </m:sub>
          <m:sup>
            <m:r>
              <w:rPr>
                <w:rFonts w:ascii="Cambria Math" w:hAnsi="Cambria Math"/>
                <w:color w:val="000000"/>
                <w:spacing w:val="-6"/>
                <w:lang w:val="en-US"/>
              </w:rPr>
              <m:t>T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color w:val="000000"/>
                    <w:spacing w:val="-6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spacing w:val="-6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pacing w:val="-6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pacing w:val="-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pacing w:val="-6"/>
                          </w:rPr>
                          <m:t>1+</m:t>
                        </m:r>
                        <m:r>
                          <w:rPr>
                            <w:rFonts w:ascii="Cambria Math" w:hAnsi="Cambria Math"/>
                            <w:color w:val="000000"/>
                            <w:spacing w:val="-6"/>
                            <w:lang w:val="en-US"/>
                          </w:rPr>
                          <m:t>r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color w:val="000000"/>
                        <w:spacing w:val="-6"/>
                        <w:lang w:val="en-US"/>
                      </w:rPr>
                      <m:t>t</m:t>
                    </m:r>
                  </m:sup>
                </m:sSup>
              </m:den>
            </m:f>
          </m:e>
        </m:nary>
        <m:nary>
          <m:naryPr>
            <m:chr m:val="∑"/>
            <m:limLoc m:val="undOvr"/>
            <m:ctrlPr>
              <w:rPr>
                <w:rFonts w:ascii="Cambria Math" w:hAnsi="Cambria Math"/>
                <w:i/>
                <w:color w:val="000000"/>
                <w:spacing w:val="-6"/>
                <w:lang w:val="en-US"/>
              </w:rPr>
            </m:ctrlPr>
          </m:naryPr>
          <m:sub>
            <m:r>
              <w:rPr>
                <w:rFonts w:ascii="Cambria Math" w:hAnsi="Cambria Math"/>
                <w:color w:val="000000"/>
                <w:spacing w:val="-6"/>
                <w:lang w:val="en-US"/>
              </w:rPr>
              <m:t>i</m:t>
            </m:r>
            <m:r>
              <w:rPr>
                <w:rFonts w:ascii="Cambria Math" w:hAnsi="Cambria Math"/>
                <w:color w:val="000000"/>
                <w:spacing w:val="-6"/>
              </w:rPr>
              <m:t>=1</m:t>
            </m:r>
          </m:sub>
          <m:sup>
            <m:r>
              <w:rPr>
                <w:rFonts w:ascii="Cambria Math" w:hAnsi="Cambria Math"/>
                <w:color w:val="000000"/>
                <w:spacing w:val="-6"/>
                <w:lang w:val="en-US"/>
              </w:rPr>
              <m:t>k</m:t>
            </m:r>
          </m:sup>
          <m:e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color w:val="000000"/>
                    <w:spacing w:val="-6"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spacing w:val="-6"/>
                    <w:lang w:val="en-US"/>
                  </w:rPr>
                  <m:t>j</m:t>
                </m:r>
                <m:r>
                  <w:rPr>
                    <w:rFonts w:ascii="Cambria Math" w:hAnsi="Cambria Math"/>
                    <w:color w:val="000000"/>
                    <w:spacing w:val="-6"/>
                  </w:rPr>
                  <m:t>=1</m:t>
                </m:r>
              </m:sub>
              <m:sup>
                <m:r>
                  <w:rPr>
                    <w:rFonts w:ascii="Cambria Math" w:hAnsi="Cambria Math"/>
                    <w:color w:val="000000"/>
                    <w:spacing w:val="-6"/>
                    <w:lang w:val="en-US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pacing w:val="-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pacing w:val="-6"/>
                        <w:lang w:val="en-US"/>
                      </w:rPr>
                      <m:t>ϑ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pacing w:val="-6"/>
                        <w:lang w:val="en-US"/>
                      </w:rPr>
                      <m:t>ij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pacing w:val="-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pacing w:val="-6"/>
                        <w:lang w:val="en-US"/>
                      </w:rPr>
                      <m:t>μ</m:t>
                    </m:r>
                  </m:e>
                  <m:sub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pacing w:val="-6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00000"/>
                            <w:spacing w:val="-6"/>
                            <w:lang w:val="en-US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pacing w:val="-6"/>
                            <w:lang w:val="en-US"/>
                          </w:rPr>
                          <m:t>t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00000"/>
                            <w:spacing w:val="-6"/>
                            <w:lang w:val="en-US"/>
                          </w:rPr>
                          <m:t>i</m:t>
                        </m:r>
                      </m:sup>
                    </m:sSub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pacing w:val="-6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0000"/>
                            <w:spacing w:val="-6"/>
                            <w:lang w:val="en-US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0000"/>
                            <w:spacing w:val="-6"/>
                            <w:lang w:val="en-US"/>
                          </w:rPr>
                          <m:t>j</m:t>
                        </m:r>
                      </m:sup>
                    </m:sSup>
                  </m:sub>
                </m:sSub>
              </m:e>
            </m:nary>
          </m:e>
        </m:nary>
        <m:d>
          <m:dPr>
            <m:ctrlPr>
              <w:rPr>
                <w:rFonts w:ascii="Cambria Math" w:hAnsi="Cambria Math"/>
                <w:i/>
                <w:color w:val="000000"/>
                <w:spacing w:val="-6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spacing w:val="-6"/>
                <w:lang w:val="en-US"/>
              </w:rPr>
              <m:t>x</m:t>
            </m:r>
          </m:e>
        </m:d>
      </m:oMath>
      <w:r w:rsidR="003D7C0E" w:rsidRPr="00796236">
        <w:rPr>
          <w:color w:val="000000"/>
          <w:spacing w:val="-6"/>
          <w:sz w:val="28"/>
          <w:szCs w:val="28"/>
        </w:rPr>
        <w:t xml:space="preserve"> </w:t>
      </w:r>
      <w:r w:rsidR="00FB75B3">
        <w:rPr>
          <w:color w:val="000000"/>
          <w:spacing w:val="-6"/>
          <w:sz w:val="28"/>
          <w:szCs w:val="28"/>
        </w:rPr>
        <w:t>,</w:t>
      </w:r>
      <w:r w:rsidR="003D7C0E" w:rsidRPr="00796236">
        <w:rPr>
          <w:color w:val="000000"/>
          <w:spacing w:val="-6"/>
          <w:sz w:val="28"/>
          <w:szCs w:val="28"/>
        </w:rPr>
        <w:t xml:space="preserve">                    </w:t>
      </w:r>
      <w:r w:rsidR="003D7C0E" w:rsidRPr="00796236">
        <w:rPr>
          <w:spacing w:val="-6"/>
          <w:sz w:val="28"/>
          <w:szCs w:val="28"/>
        </w:rPr>
        <w:t>(</w:t>
      </w:r>
      <w:r w:rsidR="008E092D" w:rsidRPr="00796236">
        <w:rPr>
          <w:spacing w:val="-6"/>
          <w:sz w:val="28"/>
          <w:szCs w:val="28"/>
        </w:rPr>
        <w:t>4</w:t>
      </w:r>
      <w:r w:rsidR="003D7C0E" w:rsidRPr="00796236">
        <w:rPr>
          <w:spacing w:val="-6"/>
          <w:sz w:val="28"/>
          <w:szCs w:val="28"/>
        </w:rPr>
        <w:t>)</w:t>
      </w:r>
    </w:p>
    <w:p w:rsidR="003D7C0E" w:rsidRPr="00796236" w:rsidRDefault="003D7C0E" w:rsidP="003D7C0E">
      <w:pPr>
        <w:shd w:val="clear" w:color="auto" w:fill="FFFFFF"/>
        <w:jc w:val="both"/>
        <w:rPr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>где</w:t>
      </w:r>
      <w:proofErr w:type="gramStart"/>
      <w:r w:rsidRPr="00796236">
        <w:rPr>
          <w:color w:val="000000"/>
          <w:spacing w:val="-6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/>
                <w:spacing w:val="-6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6"/>
                <w:lang w:val="en-US"/>
              </w:rPr>
              <m:t>μ</m:t>
            </m:r>
          </m:e>
          <m:sub>
            <m:sSubSup>
              <m:sSubSupPr>
                <m:ctrlPr>
                  <w:rPr>
                    <w:rFonts w:ascii="Cambria Math" w:hAnsi="Cambria Math"/>
                    <w:i/>
                    <w:color w:val="000000"/>
                    <w:spacing w:val="-6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  <w:spacing w:val="-6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color w:val="000000"/>
                    <w:spacing w:val="-6"/>
                    <w:lang w:val="en-US"/>
                  </w:rPr>
                  <m:t>t</m:t>
                </m:r>
              </m:sub>
              <m:sup>
                <m:r>
                  <w:rPr>
                    <w:rFonts w:ascii="Cambria Math" w:hAnsi="Cambria Math"/>
                    <w:color w:val="000000"/>
                    <w:spacing w:val="-6"/>
                    <w:lang w:val="en-US"/>
                  </w:rPr>
                  <m:t>i</m:t>
                </m:r>
              </m:sup>
            </m:sSubSup>
            <m:sSup>
              <m:sSupPr>
                <m:ctrlPr>
                  <w:rPr>
                    <w:rFonts w:ascii="Cambria Math" w:hAnsi="Cambria Math"/>
                    <w:i/>
                    <w:color w:val="000000"/>
                    <w:spacing w:val="-6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pacing w:val="-6"/>
                    <w:lang w:val="en-US"/>
                  </w:rPr>
                  <m:t>f</m:t>
                </m:r>
              </m:e>
              <m:sup>
                <m:r>
                  <w:rPr>
                    <w:rFonts w:ascii="Cambria Math" w:hAnsi="Cambria Math"/>
                    <w:color w:val="000000"/>
                    <w:spacing w:val="-6"/>
                    <w:lang w:val="en-US"/>
                  </w:rPr>
                  <m:t>j</m:t>
                </m:r>
              </m:sup>
            </m:sSup>
          </m:sub>
        </m:sSub>
        <m:r>
          <w:rPr>
            <w:rFonts w:ascii="Cambria Math" w:hAnsi="Cambria Math"/>
            <w:color w:val="000000"/>
            <w:spacing w:val="-6"/>
          </w:rPr>
          <m:t>(</m:t>
        </m:r>
        <m:r>
          <w:rPr>
            <w:rFonts w:ascii="Cambria Math" w:hAnsi="Cambria Math"/>
            <w:color w:val="000000"/>
            <w:spacing w:val="-6"/>
            <w:lang w:val="en-US"/>
          </w:rPr>
          <m:t>x</m:t>
        </m:r>
        <m:r>
          <w:rPr>
            <w:rFonts w:ascii="Cambria Math" w:hAnsi="Cambria Math"/>
            <w:color w:val="000000"/>
            <w:spacing w:val="-6"/>
          </w:rPr>
          <m:t>)</m:t>
        </m:r>
      </m:oMath>
      <w:r w:rsidRPr="00796236">
        <w:rPr>
          <w:color w:val="000000"/>
          <w:spacing w:val="-6"/>
          <w:sz w:val="28"/>
          <w:szCs w:val="28"/>
        </w:rPr>
        <w:t xml:space="preserve"> </w:t>
      </w:r>
      <w:r w:rsidRPr="00796236">
        <w:rPr>
          <w:i/>
          <w:iCs/>
          <w:color w:val="000000"/>
          <w:spacing w:val="-6"/>
          <w:sz w:val="28"/>
          <w:szCs w:val="28"/>
        </w:rPr>
        <w:t xml:space="preserve"> </w:t>
      </w:r>
      <w:r w:rsidRPr="00796236">
        <w:rPr>
          <w:color w:val="000000"/>
          <w:spacing w:val="-6"/>
          <w:sz w:val="28"/>
          <w:szCs w:val="28"/>
        </w:rPr>
        <w:t xml:space="preserve">— </w:t>
      </w:r>
      <w:proofErr w:type="gramEnd"/>
      <w:r w:rsidRPr="00796236">
        <w:rPr>
          <w:color w:val="000000"/>
          <w:spacing w:val="-6"/>
          <w:sz w:val="28"/>
          <w:szCs w:val="28"/>
        </w:rPr>
        <w:t xml:space="preserve">функция принадлежности затрат </w:t>
      </w:r>
      <m:oMath>
        <m:sSubSup>
          <m:sSubSupPr>
            <m:ctrlPr>
              <w:rPr>
                <w:rFonts w:ascii="Cambria Math" w:hAnsi="Cambria Math"/>
                <w:i/>
                <w:color w:val="000000"/>
                <w:spacing w:val="5"/>
                <w:w w:val="106"/>
              </w:rPr>
            </m:ctrlPr>
          </m:sSubSupPr>
          <m:e>
            <m:r>
              <w:rPr>
                <w:rFonts w:ascii="Cambria Math" w:hAnsi="Cambria Math"/>
                <w:color w:val="000000"/>
                <w:spacing w:val="5"/>
                <w:w w:val="106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color w:val="000000"/>
                <w:spacing w:val="5"/>
                <w:w w:val="106"/>
              </w:rPr>
              <m:t xml:space="preserve">t   </m:t>
            </m:r>
          </m:sub>
          <m:sup>
            <m:r>
              <w:rPr>
                <w:rFonts w:ascii="Cambria Math" w:hAnsi="Cambria Math"/>
                <w:color w:val="000000"/>
                <w:spacing w:val="5"/>
                <w:w w:val="106"/>
              </w:rPr>
              <m:t>i</m:t>
            </m:r>
          </m:sup>
        </m:sSubSup>
        <m:sSup>
          <m:sSupPr>
            <m:ctrlPr>
              <w:rPr>
                <w:rFonts w:ascii="Cambria Math" w:hAnsi="Cambria Math"/>
                <w:i/>
                <w:color w:val="000000"/>
                <w:spacing w:val="5"/>
                <w:w w:val="106"/>
              </w:rPr>
            </m:ctrlPr>
          </m:sSupPr>
          <m:e>
            <m:r>
              <w:rPr>
                <w:rFonts w:ascii="Cambria Math" w:hAnsi="Cambria Math"/>
                <w:color w:val="000000"/>
                <w:spacing w:val="5"/>
                <w:w w:val="106"/>
              </w:rPr>
              <m:t>f</m:t>
            </m:r>
          </m:e>
          <m:sup>
            <m:r>
              <w:rPr>
                <w:rFonts w:ascii="Cambria Math" w:hAnsi="Cambria Math"/>
                <w:color w:val="000000"/>
                <w:spacing w:val="5"/>
                <w:w w:val="106"/>
              </w:rPr>
              <m:t>j</m:t>
            </m:r>
          </m:sup>
        </m:sSup>
      </m:oMath>
      <w:r w:rsidRPr="00796236">
        <w:rPr>
          <w:color w:val="000000"/>
          <w:spacing w:val="-6"/>
          <w:sz w:val="28"/>
          <w:szCs w:val="28"/>
        </w:rPr>
        <w:t xml:space="preserve"> в период </w:t>
      </w:r>
      <w:r w:rsidRPr="00796236">
        <w:rPr>
          <w:i/>
          <w:iCs/>
          <w:color w:val="000000"/>
          <w:spacing w:val="-6"/>
          <w:sz w:val="28"/>
          <w:szCs w:val="28"/>
          <w:lang w:val="en-US"/>
        </w:rPr>
        <w:t>t</w:t>
      </w:r>
      <w:r w:rsidRPr="00796236">
        <w:rPr>
          <w:i/>
          <w:iCs/>
          <w:color w:val="000000"/>
          <w:spacing w:val="-6"/>
          <w:sz w:val="28"/>
          <w:szCs w:val="28"/>
        </w:rPr>
        <w:t>.</w:t>
      </w:r>
    </w:p>
    <w:p w:rsidR="003D7C0E" w:rsidRPr="00796236" w:rsidRDefault="003D7C0E" w:rsidP="003D7C0E">
      <w:pPr>
        <w:shd w:val="clear" w:color="auto" w:fill="FFFFFF"/>
        <w:ind w:firstLine="720"/>
        <w:jc w:val="both"/>
        <w:rPr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>Функция принадлежности дисконтированных доходов имеет вид</w:t>
      </w:r>
    </w:p>
    <w:p w:rsidR="003D7C0E" w:rsidRPr="00796236" w:rsidRDefault="009A3F76" w:rsidP="003D7C0E">
      <w:pPr>
        <w:shd w:val="clear" w:color="auto" w:fill="FFFFFF"/>
        <w:ind w:firstLine="720"/>
        <w:jc w:val="both"/>
        <w:rPr>
          <w:color w:val="000000"/>
          <w:spacing w:val="-6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pacing w:val="1"/>
                <w:w w:val="106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spacing w:val="1"/>
                <w:w w:val="106"/>
                <w:lang w:val="en-US"/>
              </w:rPr>
              <m:t>μ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color w:val="000000"/>
                    <w:spacing w:val="1"/>
                    <w:w w:val="10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pacing w:val="1"/>
                    <w:w w:val="106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/>
                    <w:color w:val="000000"/>
                    <w:spacing w:val="1"/>
                    <w:w w:val="106"/>
                  </w:rPr>
                  <m:t>дис</m:t>
                </m:r>
              </m:sub>
            </m:sSub>
          </m:sub>
        </m:sSub>
        <m:d>
          <m:dPr>
            <m:ctrlPr>
              <w:rPr>
                <w:rFonts w:ascii="Cambria Math" w:hAnsi="Cambria Math"/>
                <w:i/>
                <w:color w:val="000000"/>
                <w:spacing w:val="1"/>
                <w:w w:val="106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spacing w:val="1"/>
                <w:w w:val="106"/>
                <w:lang w:val="en-US"/>
              </w:rPr>
              <m:t>x</m:t>
            </m:r>
          </m:e>
        </m:d>
        <m:r>
          <w:rPr>
            <w:rFonts w:ascii="Cambria Math" w:hAnsi="Cambria Math"/>
            <w:color w:val="000000"/>
            <w:spacing w:val="1"/>
            <w:w w:val="106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color w:val="000000"/>
                <w:spacing w:val="-6"/>
                <w:lang w:val="en-US"/>
              </w:rPr>
            </m:ctrlPr>
          </m:naryPr>
          <m:sub>
            <m:r>
              <w:rPr>
                <w:rFonts w:ascii="Cambria Math" w:hAnsi="Cambria Math"/>
                <w:color w:val="000000"/>
                <w:spacing w:val="-6"/>
                <w:lang w:val="en-US"/>
              </w:rPr>
              <m:t>t</m:t>
            </m:r>
            <m:r>
              <w:rPr>
                <w:rFonts w:ascii="Cambria Math" w:hAnsi="Cambria Math"/>
                <w:color w:val="000000"/>
                <w:spacing w:val="-6"/>
              </w:rPr>
              <m:t>=1</m:t>
            </m:r>
          </m:sub>
          <m:sup>
            <m:r>
              <w:rPr>
                <w:rFonts w:ascii="Cambria Math" w:hAnsi="Cambria Math"/>
                <w:color w:val="000000"/>
                <w:spacing w:val="-6"/>
                <w:lang w:val="en-US"/>
              </w:rPr>
              <m:t>T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color w:val="000000"/>
                    <w:spacing w:val="-6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spacing w:val="-6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pacing w:val="-6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pacing w:val="-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pacing w:val="-6"/>
                          </w:rPr>
                          <m:t>1+</m:t>
                        </m:r>
                        <m:r>
                          <w:rPr>
                            <w:rFonts w:ascii="Cambria Math" w:hAnsi="Cambria Math"/>
                            <w:color w:val="000000"/>
                            <w:spacing w:val="-6"/>
                            <w:lang w:val="en-US"/>
                          </w:rPr>
                          <m:t>r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color w:val="000000"/>
                        <w:spacing w:val="-6"/>
                        <w:lang w:val="en-US"/>
                      </w:rPr>
                      <m:t>t</m:t>
                    </m:r>
                  </m:sup>
                </m:sSup>
              </m:den>
            </m:f>
          </m:e>
        </m:nary>
        <m:nary>
          <m:naryPr>
            <m:chr m:val="∑"/>
            <m:limLoc m:val="undOvr"/>
            <m:ctrlPr>
              <w:rPr>
                <w:rFonts w:ascii="Cambria Math" w:hAnsi="Cambria Math"/>
                <w:i/>
                <w:color w:val="000000"/>
                <w:spacing w:val="-6"/>
                <w:lang w:val="en-US"/>
              </w:rPr>
            </m:ctrlPr>
          </m:naryPr>
          <m:sub>
            <m:r>
              <w:rPr>
                <w:rFonts w:ascii="Cambria Math" w:hAnsi="Cambria Math"/>
                <w:color w:val="000000"/>
                <w:spacing w:val="-6"/>
                <w:lang w:val="en-US"/>
              </w:rPr>
              <m:t>i</m:t>
            </m:r>
            <m:r>
              <w:rPr>
                <w:rFonts w:ascii="Cambria Math" w:hAnsi="Cambria Math"/>
                <w:color w:val="000000"/>
                <w:spacing w:val="-6"/>
              </w:rPr>
              <m:t>=1</m:t>
            </m:r>
          </m:sub>
          <m:sup>
            <m:r>
              <w:rPr>
                <w:rFonts w:ascii="Cambria Math" w:hAnsi="Cambria Math"/>
                <w:color w:val="000000"/>
                <w:spacing w:val="-6"/>
                <w:lang w:val="en-US"/>
              </w:rPr>
              <m:t>q</m:t>
            </m:r>
          </m:sup>
          <m:e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color w:val="000000"/>
                    <w:spacing w:val="-6"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spacing w:val="-6"/>
                    <w:lang w:val="en-US"/>
                  </w:rPr>
                  <m:t>j</m:t>
                </m:r>
                <m:r>
                  <w:rPr>
                    <w:rFonts w:ascii="Cambria Math" w:hAnsi="Cambria Math"/>
                    <w:color w:val="000000"/>
                    <w:spacing w:val="-6"/>
                  </w:rPr>
                  <m:t>=1</m:t>
                </m:r>
              </m:sub>
              <m:sup>
                <m:r>
                  <w:rPr>
                    <w:rFonts w:ascii="Cambria Math" w:hAnsi="Cambria Math"/>
                    <w:color w:val="000000"/>
                    <w:spacing w:val="-6"/>
                    <w:lang w:val="en-US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ij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pacing w:val="-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pacing w:val="-6"/>
                        <w:lang w:val="en-US"/>
                      </w:rPr>
                      <m:t>μ</m:t>
                    </m:r>
                  </m:e>
                  <m:sub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pacing w:val="-6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00000"/>
                            <w:spacing w:val="-6"/>
                            <w:lang w:val="en-U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pacing w:val="-6"/>
                            <w:lang w:val="en-US"/>
                          </w:rPr>
                          <m:t>t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00000"/>
                            <w:spacing w:val="-6"/>
                            <w:lang w:val="en-US"/>
                          </w:rPr>
                          <m:t>i</m:t>
                        </m:r>
                      </m:sup>
                    </m:sSub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pacing w:val="-6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0000"/>
                            <w:spacing w:val="-6"/>
                            <w:lang w:val="en-US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0000"/>
                            <w:spacing w:val="-6"/>
                            <w:lang w:val="en-US"/>
                          </w:rPr>
                          <m:t>j</m:t>
                        </m:r>
                      </m:sup>
                    </m:sSup>
                  </m:sub>
                </m:sSub>
              </m:e>
            </m:nary>
          </m:e>
        </m:nary>
        <m:r>
          <w:rPr>
            <w:rFonts w:ascii="Cambria Math" w:hAnsi="Cambria Math"/>
            <w:color w:val="000000"/>
            <w:spacing w:val="-6"/>
          </w:rPr>
          <m:t>(</m:t>
        </m:r>
        <m:r>
          <w:rPr>
            <w:rFonts w:ascii="Cambria Math" w:hAnsi="Cambria Math"/>
            <w:color w:val="000000"/>
            <w:spacing w:val="-6"/>
            <w:lang w:val="en-US"/>
          </w:rPr>
          <m:t>x</m:t>
        </m:r>
        <m:r>
          <w:rPr>
            <w:rFonts w:ascii="Cambria Math" w:hAnsi="Cambria Math"/>
            <w:color w:val="000000"/>
            <w:spacing w:val="-6"/>
          </w:rPr>
          <m:t>)</m:t>
        </m:r>
      </m:oMath>
      <w:r w:rsidR="003D7C0E" w:rsidRPr="00796236">
        <w:rPr>
          <w:color w:val="000000"/>
          <w:spacing w:val="-6"/>
          <w:sz w:val="28"/>
          <w:szCs w:val="28"/>
        </w:rPr>
        <w:t xml:space="preserve">,                    </w:t>
      </w:r>
      <w:r w:rsidR="003D7C0E" w:rsidRPr="00796236">
        <w:rPr>
          <w:spacing w:val="-6"/>
          <w:sz w:val="28"/>
          <w:szCs w:val="28"/>
        </w:rPr>
        <w:t>(</w:t>
      </w:r>
      <w:r w:rsidR="008E092D" w:rsidRPr="00796236">
        <w:rPr>
          <w:spacing w:val="-6"/>
          <w:sz w:val="28"/>
          <w:szCs w:val="28"/>
        </w:rPr>
        <w:t>5</w:t>
      </w:r>
      <w:r w:rsidR="003D7C0E" w:rsidRPr="00796236">
        <w:rPr>
          <w:spacing w:val="-6"/>
          <w:sz w:val="28"/>
          <w:szCs w:val="28"/>
        </w:rPr>
        <w:t>)</w:t>
      </w:r>
    </w:p>
    <w:p w:rsidR="003D7C0E" w:rsidRPr="00796236" w:rsidRDefault="003D7C0E" w:rsidP="003D7C0E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>где</w:t>
      </w:r>
      <w:proofErr w:type="gramStart"/>
      <w:r w:rsidRPr="00796236">
        <w:rPr>
          <w:color w:val="000000"/>
          <w:spacing w:val="-6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/>
                <w:spacing w:val="-6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6"/>
                <w:lang w:val="en-US"/>
              </w:rPr>
              <m:t>μ</m:t>
            </m:r>
          </m:e>
          <m:sub>
            <m:sSubSup>
              <m:sSubSupPr>
                <m:ctrlPr>
                  <w:rPr>
                    <w:rFonts w:ascii="Cambria Math" w:hAnsi="Cambria Math"/>
                    <w:i/>
                    <w:color w:val="000000"/>
                    <w:spacing w:val="-6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  <w:spacing w:val="-6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/>
                    <w:color w:val="000000"/>
                    <w:spacing w:val="-6"/>
                    <w:lang w:val="en-US"/>
                  </w:rPr>
                  <m:t>t</m:t>
                </m:r>
              </m:sub>
              <m:sup>
                <m:r>
                  <w:rPr>
                    <w:rFonts w:ascii="Cambria Math" w:hAnsi="Cambria Math"/>
                    <w:color w:val="000000"/>
                    <w:spacing w:val="-6"/>
                    <w:lang w:val="en-US"/>
                  </w:rPr>
                  <m:t>i</m:t>
                </m:r>
              </m:sup>
            </m:sSubSup>
            <m:sSup>
              <m:sSupPr>
                <m:ctrlPr>
                  <w:rPr>
                    <w:rFonts w:ascii="Cambria Math" w:hAnsi="Cambria Math"/>
                    <w:i/>
                    <w:color w:val="000000"/>
                    <w:spacing w:val="-6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pacing w:val="-6"/>
                    <w:lang w:val="en-US"/>
                  </w:rPr>
                  <m:t>f</m:t>
                </m:r>
              </m:e>
              <m:sup>
                <m:r>
                  <w:rPr>
                    <w:rFonts w:ascii="Cambria Math" w:hAnsi="Cambria Math"/>
                    <w:color w:val="000000"/>
                    <w:spacing w:val="-6"/>
                    <w:lang w:val="en-US"/>
                  </w:rPr>
                  <m:t>j</m:t>
                </m:r>
              </m:sup>
            </m:sSup>
          </m:sub>
        </m:sSub>
        <m:r>
          <w:rPr>
            <w:rFonts w:ascii="Cambria Math" w:hAnsi="Cambria Math"/>
            <w:color w:val="000000"/>
            <w:spacing w:val="-6"/>
          </w:rPr>
          <m:t>(</m:t>
        </m:r>
        <m:r>
          <w:rPr>
            <w:rFonts w:ascii="Cambria Math" w:hAnsi="Cambria Math"/>
            <w:color w:val="000000"/>
            <w:spacing w:val="-6"/>
            <w:lang w:val="en-US"/>
          </w:rPr>
          <m:t>x</m:t>
        </m:r>
        <m:r>
          <w:rPr>
            <w:rFonts w:ascii="Cambria Math" w:hAnsi="Cambria Math"/>
            <w:color w:val="000000"/>
            <w:spacing w:val="-6"/>
          </w:rPr>
          <m:t>)</m:t>
        </m:r>
      </m:oMath>
      <w:r w:rsidRPr="00796236">
        <w:rPr>
          <w:i/>
          <w:iCs/>
          <w:color w:val="000000"/>
          <w:spacing w:val="-6"/>
          <w:sz w:val="28"/>
          <w:szCs w:val="28"/>
        </w:rPr>
        <w:t xml:space="preserve"> — </w:t>
      </w:r>
      <w:proofErr w:type="gramEnd"/>
      <w:r w:rsidRPr="00796236">
        <w:rPr>
          <w:color w:val="000000"/>
          <w:spacing w:val="-6"/>
          <w:sz w:val="28"/>
          <w:szCs w:val="28"/>
        </w:rPr>
        <w:t xml:space="preserve">функция принадлежности доходов </w:t>
      </w:r>
      <m:oMath>
        <m:sSubSup>
          <m:sSubSupPr>
            <m:ctrlPr>
              <w:rPr>
                <w:rFonts w:ascii="Cambria Math" w:hAnsi="Cambria Math"/>
                <w:i/>
                <w:color w:val="000000"/>
                <w:spacing w:val="5"/>
                <w:w w:val="106"/>
                <w:lang w:val="en-US"/>
              </w:rPr>
            </m:ctrlPr>
          </m:sSubSupPr>
          <m:e>
            <m:r>
              <w:rPr>
                <w:rFonts w:ascii="Cambria Math" w:hAnsi="Cambria Math"/>
                <w:color w:val="000000"/>
                <w:spacing w:val="5"/>
                <w:w w:val="106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color w:val="000000"/>
                <w:spacing w:val="5"/>
                <w:w w:val="106"/>
                <w:lang w:val="en-US"/>
              </w:rPr>
              <m:t>t</m:t>
            </m:r>
          </m:sub>
          <m:sup>
            <m:r>
              <w:rPr>
                <w:rFonts w:ascii="Cambria Math" w:hAnsi="Cambria Math"/>
                <w:color w:val="000000"/>
                <w:spacing w:val="5"/>
                <w:w w:val="106"/>
                <w:lang w:val="en-US"/>
              </w:rPr>
              <m:t>i</m:t>
            </m:r>
          </m:sup>
        </m:sSubSup>
        <m:sSup>
          <m:sSupPr>
            <m:ctrlPr>
              <w:rPr>
                <w:rFonts w:ascii="Cambria Math" w:hAnsi="Cambria Math"/>
                <w:i/>
                <w:color w:val="000000"/>
                <w:spacing w:val="5"/>
                <w:w w:val="106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spacing w:val="5"/>
                <w:w w:val="106"/>
                <w:lang w:val="en-US"/>
              </w:rPr>
              <m:t>f</m:t>
            </m:r>
          </m:e>
          <m:sup>
            <m:r>
              <w:rPr>
                <w:rFonts w:ascii="Cambria Math" w:hAnsi="Cambria Math"/>
                <w:color w:val="000000"/>
                <w:spacing w:val="5"/>
                <w:w w:val="106"/>
                <w:lang w:val="en-US"/>
              </w:rPr>
              <m:t>j</m:t>
            </m:r>
          </m:sup>
        </m:sSup>
      </m:oMath>
      <w:r w:rsidRPr="00796236">
        <w:rPr>
          <w:i/>
          <w:iCs/>
          <w:color w:val="000000"/>
          <w:spacing w:val="-6"/>
          <w:sz w:val="28"/>
          <w:szCs w:val="28"/>
        </w:rPr>
        <w:t xml:space="preserve"> </w:t>
      </w:r>
      <w:r w:rsidRPr="00796236">
        <w:rPr>
          <w:color w:val="000000"/>
          <w:spacing w:val="-6"/>
          <w:sz w:val="28"/>
          <w:szCs w:val="28"/>
        </w:rPr>
        <w:t xml:space="preserve">в период </w:t>
      </w:r>
      <w:r w:rsidRPr="00796236">
        <w:rPr>
          <w:color w:val="000000"/>
          <w:spacing w:val="-6"/>
          <w:sz w:val="28"/>
          <w:szCs w:val="28"/>
          <w:lang w:val="en-US"/>
        </w:rPr>
        <w:t>t</w:t>
      </w:r>
      <w:r w:rsidRPr="00796236">
        <w:rPr>
          <w:color w:val="000000"/>
          <w:spacing w:val="-6"/>
          <w:sz w:val="28"/>
          <w:szCs w:val="28"/>
        </w:rPr>
        <w:t>.</w:t>
      </w:r>
    </w:p>
    <w:p w:rsidR="003D7C0E" w:rsidRPr="00796236" w:rsidRDefault="003D7C0E" w:rsidP="003D7C0E">
      <w:pPr>
        <w:shd w:val="clear" w:color="auto" w:fill="FFFFFF"/>
        <w:ind w:firstLine="720"/>
        <w:jc w:val="both"/>
        <w:rPr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 xml:space="preserve"> Если начальные инвестиции </w:t>
      </w:r>
      <w:r w:rsidRPr="00796236">
        <w:rPr>
          <w:i/>
          <w:color w:val="000000"/>
          <w:spacing w:val="-6"/>
          <w:sz w:val="28"/>
          <w:szCs w:val="28"/>
          <w:lang w:val="en-US"/>
        </w:rPr>
        <w:t>I</w:t>
      </w:r>
      <w:r w:rsidRPr="00796236">
        <w:rPr>
          <w:color w:val="000000"/>
          <w:spacing w:val="-6"/>
          <w:sz w:val="28"/>
          <w:szCs w:val="28"/>
        </w:rPr>
        <w:t xml:space="preserve"> тоже принять нечеткой величи</w:t>
      </w:r>
      <w:r w:rsidRPr="00796236">
        <w:rPr>
          <w:color w:val="000000"/>
          <w:spacing w:val="-6"/>
          <w:sz w:val="28"/>
          <w:szCs w:val="28"/>
        </w:rPr>
        <w:softHyphen/>
        <w:t xml:space="preserve">ной, поскольку инвестор не совсем точно может представлять их размер, и присвоить им функцию принадлежности </w:t>
      </w:r>
      <m:oMath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μ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</m:t>
            </m:r>
          </m:e>
        </m:d>
        <m:r>
          <w:rPr>
            <w:rFonts w:ascii="Cambria Math" w:hAnsi="Cambria Math"/>
            <w:color w:val="000000"/>
          </w:rPr>
          <m:t xml:space="preserve">,  </m:t>
        </m:r>
      </m:oMath>
      <w:r w:rsidRPr="00796236">
        <w:rPr>
          <w:color w:val="000000"/>
          <w:spacing w:val="-6"/>
          <w:sz w:val="28"/>
          <w:szCs w:val="28"/>
        </w:rPr>
        <w:t>то можно построить функцию принадлежности чистого ди</w:t>
      </w:r>
      <w:r w:rsidRPr="00796236">
        <w:rPr>
          <w:color w:val="000000"/>
          <w:spacing w:val="-6"/>
          <w:sz w:val="28"/>
          <w:szCs w:val="28"/>
        </w:rPr>
        <w:t>с</w:t>
      </w:r>
      <w:r w:rsidRPr="00796236">
        <w:rPr>
          <w:color w:val="000000"/>
          <w:spacing w:val="-6"/>
          <w:sz w:val="28"/>
          <w:szCs w:val="28"/>
        </w:rPr>
        <w:t>контированного дохода</w:t>
      </w:r>
      <w:proofErr w:type="gramStart"/>
      <w:r w:rsidRPr="00796236">
        <w:rPr>
          <w:color w:val="000000"/>
          <w:spacing w:val="-6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/>
                <w:spacing w:val="1"/>
              </w:rPr>
            </m:ctrlPr>
          </m:sSubPr>
          <m:e>
            <m:r>
              <w:rPr>
                <w:rFonts w:ascii="Cambria Math" w:hAnsi="Cambria Math"/>
                <w:color w:val="000000"/>
                <w:spacing w:val="1"/>
              </w:rPr>
              <m:t>μ</m:t>
            </m:r>
          </m:e>
          <m:sub>
            <m:r>
              <w:rPr>
                <w:rFonts w:ascii="Cambria Math" w:hAnsi="Cambria Math"/>
                <w:color w:val="000000"/>
                <w:spacing w:val="1"/>
              </w:rPr>
              <m:t>NPV</m:t>
            </m:r>
          </m:sub>
        </m:sSub>
        <m:r>
          <w:rPr>
            <w:rFonts w:ascii="Cambria Math" w:hAnsi="Cambria Math"/>
            <w:color w:val="000000"/>
            <w:spacing w:val="1"/>
          </w:rPr>
          <m:t>(x)</m:t>
        </m:r>
      </m:oMath>
      <w:r w:rsidRPr="00796236">
        <w:rPr>
          <w:i/>
          <w:iCs/>
          <w:smallCaps/>
          <w:color w:val="000000"/>
          <w:spacing w:val="-6"/>
          <w:sz w:val="28"/>
          <w:szCs w:val="28"/>
        </w:rPr>
        <w:t>:</w:t>
      </w:r>
      <w:proofErr w:type="gramEnd"/>
    </w:p>
    <w:p w:rsidR="003D7C0E" w:rsidRPr="00796236" w:rsidRDefault="009A3F76" w:rsidP="003D7C0E">
      <w:pPr>
        <w:shd w:val="clear" w:color="auto" w:fill="FFFFFF"/>
        <w:ind w:firstLine="720"/>
        <w:jc w:val="both"/>
        <w:rPr>
          <w:color w:val="000000"/>
          <w:spacing w:val="-6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pacing w:val="-1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1"/>
                <w:lang w:val="en-US"/>
              </w:rPr>
              <m:t>μ</m:t>
            </m:r>
          </m:e>
          <m:sub>
            <m:r>
              <w:rPr>
                <w:rFonts w:ascii="Cambria Math" w:hAnsi="Cambria Math"/>
                <w:color w:val="000000"/>
                <w:spacing w:val="-1"/>
                <w:lang w:val="en-US"/>
              </w:rPr>
              <m:t>NPV</m:t>
            </m:r>
          </m:sub>
        </m:sSub>
        <m:d>
          <m:dPr>
            <m:ctrlPr>
              <w:rPr>
                <w:rFonts w:ascii="Cambria Math" w:hAnsi="Cambria Math"/>
                <w:i/>
                <w:color w:val="000000"/>
                <w:spacing w:val="-1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spacing w:val="-1"/>
                <w:lang w:val="en-US"/>
              </w:rPr>
              <m:t>x</m:t>
            </m:r>
          </m:e>
        </m:d>
        <m:r>
          <w:rPr>
            <w:rFonts w:ascii="Cambria Math" w:hAnsi="Cambria Math"/>
            <w:color w:val="000000"/>
            <w:spacing w:val="-1"/>
          </w:rPr>
          <m:t>=-</m:t>
        </m:r>
        <m:sSub>
          <m:sSubPr>
            <m:ctrlPr>
              <w:rPr>
                <w:rFonts w:ascii="Cambria Math" w:hAnsi="Cambria Math"/>
                <w:i/>
                <w:color w:val="000000"/>
                <w:spacing w:val="-1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1"/>
                <w:lang w:val="en-US"/>
              </w:rPr>
              <m:t>μ</m:t>
            </m:r>
          </m:e>
          <m:sub>
            <m:r>
              <w:rPr>
                <w:rFonts w:ascii="Cambria Math" w:hAnsi="Cambria Math"/>
                <w:color w:val="000000"/>
                <w:spacing w:val="-1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color w:val="000000"/>
                <w:spacing w:val="-1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spacing w:val="-1"/>
                <w:lang w:val="en-US"/>
              </w:rPr>
              <m:t>x</m:t>
            </m:r>
          </m:e>
        </m:d>
        <m:r>
          <w:rPr>
            <w:rFonts w:ascii="Cambria Math" w:hAnsi="Cambria Math"/>
            <w:color w:val="000000"/>
            <w:spacing w:val="-1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  <w:spacing w:val="-1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1"/>
                <w:lang w:val="en-US"/>
              </w:rPr>
              <m:t>μ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color w:val="000000"/>
                    <w:spacing w:val="-1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pacing w:val="-1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/>
                    <w:color w:val="000000"/>
                    <w:spacing w:val="-1"/>
                  </w:rPr>
                  <m:t>дис</m:t>
                </m:r>
              </m:sub>
            </m:sSub>
          </m:sub>
        </m:sSub>
        <m:r>
          <w:rPr>
            <w:rFonts w:ascii="Cambria Math" w:hAnsi="Cambria Math"/>
            <w:color w:val="000000"/>
            <w:spacing w:val="-1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/>
                <w:spacing w:val="-1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1"/>
                <w:lang w:val="en-US"/>
              </w:rPr>
              <m:t>μ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color w:val="000000"/>
                    <w:spacing w:val="-1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pacing w:val="-1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color w:val="000000"/>
                    <w:spacing w:val="-1"/>
                  </w:rPr>
                  <m:t>дис</m:t>
                </m:r>
              </m:sub>
            </m:sSub>
          </m:sub>
        </m:sSub>
        <m:r>
          <w:rPr>
            <w:rFonts w:ascii="Cambria Math" w:hAnsi="Cambria Math"/>
            <w:color w:val="000000"/>
            <w:spacing w:val="-1"/>
          </w:rPr>
          <m:t>(</m:t>
        </m:r>
        <m:r>
          <w:rPr>
            <w:rFonts w:ascii="Cambria Math" w:hAnsi="Cambria Math"/>
            <w:color w:val="000000"/>
            <w:spacing w:val="-1"/>
            <w:lang w:val="en-US"/>
          </w:rPr>
          <m:t>x</m:t>
        </m:r>
        <m:r>
          <w:rPr>
            <w:rFonts w:ascii="Cambria Math" w:hAnsi="Cambria Math"/>
            <w:color w:val="000000"/>
            <w:spacing w:val="-1"/>
          </w:rPr>
          <m:t>)</m:t>
        </m:r>
      </m:oMath>
      <w:r w:rsidR="003D7C0E" w:rsidRPr="00796236">
        <w:rPr>
          <w:color w:val="000000"/>
          <w:spacing w:val="-6"/>
          <w:sz w:val="28"/>
          <w:szCs w:val="28"/>
        </w:rPr>
        <w:t xml:space="preserve">,                      </w:t>
      </w:r>
      <w:r w:rsidR="008E092D" w:rsidRPr="00796236">
        <w:rPr>
          <w:color w:val="000000"/>
          <w:spacing w:val="-6"/>
          <w:sz w:val="28"/>
          <w:szCs w:val="28"/>
        </w:rPr>
        <w:t xml:space="preserve">        </w:t>
      </w:r>
      <w:r w:rsidR="003D7C0E" w:rsidRPr="00796236">
        <w:rPr>
          <w:color w:val="000000"/>
          <w:spacing w:val="-6"/>
          <w:sz w:val="28"/>
          <w:szCs w:val="28"/>
        </w:rPr>
        <w:t xml:space="preserve"> </w:t>
      </w:r>
      <w:r w:rsidR="003D7C0E" w:rsidRPr="00796236">
        <w:rPr>
          <w:spacing w:val="-6"/>
          <w:sz w:val="28"/>
          <w:szCs w:val="28"/>
        </w:rPr>
        <w:t>(</w:t>
      </w:r>
      <w:r w:rsidR="008E092D" w:rsidRPr="00796236">
        <w:rPr>
          <w:spacing w:val="-6"/>
          <w:sz w:val="28"/>
          <w:szCs w:val="28"/>
        </w:rPr>
        <w:t>6</w:t>
      </w:r>
      <w:r w:rsidR="003D7C0E" w:rsidRPr="00796236">
        <w:rPr>
          <w:spacing w:val="-6"/>
          <w:sz w:val="28"/>
          <w:szCs w:val="28"/>
        </w:rPr>
        <w:t>)</w:t>
      </w:r>
    </w:p>
    <w:p w:rsidR="003D7C0E" w:rsidRPr="00796236" w:rsidRDefault="003D7C0E" w:rsidP="003D7C0E">
      <w:pPr>
        <w:shd w:val="clear" w:color="auto" w:fill="FFFFFF"/>
        <w:ind w:firstLine="720"/>
        <w:jc w:val="both"/>
        <w:rPr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>Самый простой способ присвоения значений весовым коэффи</w:t>
      </w:r>
      <w:r w:rsidRPr="00796236">
        <w:rPr>
          <w:color w:val="000000"/>
          <w:spacing w:val="-6"/>
          <w:sz w:val="28"/>
          <w:szCs w:val="28"/>
        </w:rPr>
        <w:softHyphen/>
        <w:t>циентам — сч</w:t>
      </w:r>
      <w:r w:rsidRPr="00796236">
        <w:rPr>
          <w:color w:val="000000"/>
          <w:spacing w:val="-6"/>
          <w:sz w:val="28"/>
          <w:szCs w:val="28"/>
        </w:rPr>
        <w:t>и</w:t>
      </w:r>
      <w:r w:rsidRPr="00796236">
        <w:rPr>
          <w:color w:val="000000"/>
          <w:spacing w:val="-6"/>
          <w:sz w:val="28"/>
          <w:szCs w:val="28"/>
        </w:rPr>
        <w:t>тать, что факторы равнозначны, и поэтому каждому коэффициенту присвоить знач</w:t>
      </w:r>
      <w:r w:rsidRPr="00796236">
        <w:rPr>
          <w:color w:val="000000"/>
          <w:spacing w:val="-6"/>
          <w:sz w:val="28"/>
          <w:szCs w:val="28"/>
        </w:rPr>
        <w:t>е</w:t>
      </w:r>
      <w:r w:rsidRPr="00796236">
        <w:rPr>
          <w:color w:val="000000"/>
          <w:spacing w:val="-6"/>
          <w:sz w:val="28"/>
          <w:szCs w:val="28"/>
        </w:rPr>
        <w:t>ния, равные</w:t>
      </w:r>
      <m:oMath>
        <m:r>
          <w:rPr>
            <w:rFonts w:ascii="Cambria Math" w:hAnsi="Cambria Math"/>
            <w:color w:val="000000"/>
            <w:spacing w:val="1"/>
          </w:rPr>
          <m:t xml:space="preserve">  </m:t>
        </m:r>
        <m:f>
          <m:fPr>
            <m:ctrlPr>
              <w:rPr>
                <w:rFonts w:ascii="Cambria Math" w:hAnsi="Cambria Math"/>
                <w:i/>
                <w:color w:val="000000"/>
                <w:spacing w:val="1"/>
              </w:rPr>
            </m:ctrlPr>
          </m:fPr>
          <m:num>
            <m:r>
              <w:rPr>
                <w:rFonts w:ascii="Cambria Math" w:hAnsi="Cambria Math"/>
                <w:color w:val="000000"/>
                <w:spacing w:val="1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pacing w:val="1"/>
              </w:rPr>
              <m:t>n</m:t>
            </m:r>
          </m:den>
        </m:f>
      </m:oMath>
      <w:r w:rsidRPr="00796236">
        <w:rPr>
          <w:color w:val="000000"/>
          <w:spacing w:val="-6"/>
          <w:sz w:val="28"/>
          <w:szCs w:val="28"/>
        </w:rPr>
        <w:t xml:space="preserve"> — (по числу выявленных факторов).</w:t>
      </w:r>
    </w:p>
    <w:p w:rsidR="003D7C0E" w:rsidRPr="00796236" w:rsidRDefault="003D7C0E" w:rsidP="003D7C0E">
      <w:pPr>
        <w:shd w:val="clear" w:color="auto" w:fill="FFFFFF"/>
        <w:ind w:firstLine="720"/>
        <w:jc w:val="both"/>
        <w:rPr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 xml:space="preserve">Также целесообразно воспользоваться подходом </w:t>
      </w:r>
      <w:proofErr w:type="spellStart"/>
      <w:r w:rsidRPr="00796236">
        <w:rPr>
          <w:color w:val="000000"/>
          <w:spacing w:val="-6"/>
          <w:sz w:val="28"/>
          <w:szCs w:val="28"/>
        </w:rPr>
        <w:t>Фишберна</w:t>
      </w:r>
      <w:proofErr w:type="spellEnd"/>
      <w:r w:rsidRPr="00796236">
        <w:rPr>
          <w:color w:val="000000"/>
          <w:spacing w:val="-6"/>
          <w:sz w:val="28"/>
          <w:szCs w:val="28"/>
        </w:rPr>
        <w:t>. Этот подход с</w:t>
      </w:r>
      <w:r w:rsidRPr="00796236">
        <w:rPr>
          <w:color w:val="000000"/>
          <w:spacing w:val="-6"/>
          <w:sz w:val="28"/>
          <w:szCs w:val="28"/>
        </w:rPr>
        <w:t>о</w:t>
      </w:r>
      <w:r w:rsidRPr="00796236">
        <w:rPr>
          <w:color w:val="000000"/>
          <w:spacing w:val="-6"/>
          <w:sz w:val="28"/>
          <w:szCs w:val="28"/>
        </w:rPr>
        <w:t>стоит в том, что эксперт должен провести ранжирование всех факторов по степени их значимости для каждого вида затрат и дохо</w:t>
      </w:r>
      <w:r w:rsidRPr="00796236">
        <w:rPr>
          <w:color w:val="000000"/>
          <w:spacing w:val="-6"/>
          <w:sz w:val="28"/>
          <w:szCs w:val="28"/>
        </w:rPr>
        <w:softHyphen/>
        <w:t>дов, а затем определить вес фактора по формуле</w:t>
      </w:r>
    </w:p>
    <w:p w:rsidR="003D7C0E" w:rsidRPr="00796236" w:rsidRDefault="009A3F76" w:rsidP="003D7C0E">
      <w:pPr>
        <w:shd w:val="clear" w:color="auto" w:fill="FFFFFF"/>
        <w:ind w:firstLine="720"/>
        <w:jc w:val="both"/>
        <w:rPr>
          <w:color w:val="000000"/>
          <w:spacing w:val="-6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pacing w:val="-7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7"/>
                <w:lang w:val="en-US"/>
              </w:rPr>
              <m:t>ω</m:t>
            </m:r>
          </m:e>
          <m:sub>
            <m:r>
              <w:rPr>
                <w:rFonts w:ascii="Cambria Math" w:hAnsi="Cambria Math"/>
                <w:color w:val="000000"/>
                <w:spacing w:val="-7"/>
                <w:lang w:val="en-US"/>
              </w:rPr>
              <m:t>i</m:t>
            </m:r>
          </m:sub>
        </m:sSub>
        <m:r>
          <w:rPr>
            <w:rFonts w:ascii="Cambria Math" w:hAnsi="Cambria Math"/>
            <w:color w:val="000000"/>
            <w:spacing w:val="-7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pacing w:val="-7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pacing w:val="-7"/>
              </w:rPr>
              <m:t>2(</m:t>
            </m:r>
            <m:r>
              <w:rPr>
                <w:rFonts w:ascii="Cambria Math" w:hAnsi="Cambria Math"/>
                <w:color w:val="000000"/>
                <w:spacing w:val="-7"/>
                <w:lang w:val="en-US"/>
              </w:rPr>
              <m:t>n</m:t>
            </m:r>
            <m:r>
              <w:rPr>
                <w:rFonts w:ascii="Cambria Math" w:hAnsi="Cambria Math"/>
                <w:color w:val="000000"/>
                <w:spacing w:val="-7"/>
              </w:rPr>
              <m:t>-</m:t>
            </m:r>
            <m:r>
              <w:rPr>
                <w:rFonts w:ascii="Cambria Math" w:hAnsi="Cambria Math"/>
                <w:color w:val="000000"/>
                <w:spacing w:val="-7"/>
                <w:lang w:val="en-US"/>
              </w:rPr>
              <m:t>l</m:t>
            </m:r>
            <m:r>
              <w:rPr>
                <w:rFonts w:ascii="Cambria Math" w:hAnsi="Cambria Math"/>
                <w:color w:val="000000"/>
                <w:spacing w:val="-7"/>
              </w:rPr>
              <m:t>+1)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color w:val="000000"/>
                    <w:spacing w:val="-7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pacing w:val="-7"/>
                    <w:lang w:val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spacing w:val="-7"/>
                  </w:rPr>
                  <m:t>+</m:t>
                </m:r>
                <m:r>
                  <w:rPr>
                    <w:rFonts w:ascii="Cambria Math" w:hAnsi="Cambria Math"/>
                    <w:color w:val="000000"/>
                    <w:spacing w:val="-7"/>
                    <w:lang w:val="en-US"/>
                  </w:rPr>
                  <m:t>l</m:t>
                </m:r>
              </m:e>
            </m:d>
            <m:r>
              <w:rPr>
                <w:rFonts w:ascii="Cambria Math" w:hAnsi="Cambria Math"/>
                <w:color w:val="000000"/>
                <w:spacing w:val="-7"/>
                <w:lang w:val="en-US"/>
              </w:rPr>
              <m:t>n</m:t>
            </m:r>
          </m:den>
        </m:f>
        <m:r>
          <w:rPr>
            <w:rFonts w:ascii="Cambria Math" w:hAnsi="Cambria Math"/>
            <w:color w:val="000000"/>
            <w:spacing w:val="-7"/>
          </w:rPr>
          <m:t>,</m:t>
        </m:r>
      </m:oMath>
      <w:r w:rsidR="003D7C0E" w:rsidRPr="00796236">
        <w:rPr>
          <w:color w:val="000000"/>
          <w:spacing w:val="-6"/>
          <w:sz w:val="28"/>
          <w:szCs w:val="28"/>
        </w:rPr>
        <w:t xml:space="preserve">                                                   </w:t>
      </w:r>
      <w:r w:rsidR="008E092D" w:rsidRPr="00796236">
        <w:rPr>
          <w:color w:val="000000"/>
          <w:spacing w:val="-6"/>
          <w:sz w:val="28"/>
          <w:szCs w:val="28"/>
        </w:rPr>
        <w:t xml:space="preserve">         </w:t>
      </w:r>
      <w:r w:rsidR="003D7C0E" w:rsidRPr="00796236">
        <w:rPr>
          <w:color w:val="000000"/>
          <w:spacing w:val="-6"/>
          <w:sz w:val="28"/>
          <w:szCs w:val="28"/>
        </w:rPr>
        <w:t xml:space="preserve"> </w:t>
      </w:r>
      <w:r w:rsidR="003D7C0E" w:rsidRPr="00796236">
        <w:rPr>
          <w:spacing w:val="-6"/>
          <w:sz w:val="28"/>
          <w:szCs w:val="28"/>
        </w:rPr>
        <w:t>(</w:t>
      </w:r>
      <w:r w:rsidR="008E092D" w:rsidRPr="00796236">
        <w:rPr>
          <w:spacing w:val="-6"/>
          <w:sz w:val="28"/>
          <w:szCs w:val="28"/>
        </w:rPr>
        <w:t>7</w:t>
      </w:r>
      <w:r w:rsidR="003D7C0E" w:rsidRPr="00796236">
        <w:rPr>
          <w:spacing w:val="-6"/>
          <w:sz w:val="28"/>
          <w:szCs w:val="28"/>
        </w:rPr>
        <w:t>)</w:t>
      </w:r>
    </w:p>
    <w:p w:rsidR="003D7C0E" w:rsidRPr="00796236" w:rsidRDefault="003D7C0E" w:rsidP="003D7C0E">
      <w:pPr>
        <w:shd w:val="clear" w:color="auto" w:fill="FFFFFF"/>
        <w:jc w:val="both"/>
        <w:rPr>
          <w:spacing w:val="-6"/>
          <w:sz w:val="28"/>
          <w:szCs w:val="28"/>
        </w:rPr>
      </w:pPr>
      <w:r w:rsidRPr="00796236">
        <w:rPr>
          <w:color w:val="000000"/>
          <w:spacing w:val="-6"/>
          <w:sz w:val="28"/>
          <w:szCs w:val="28"/>
        </w:rPr>
        <w:t xml:space="preserve">где </w:t>
      </w:r>
      <w:proofErr w:type="gramStart"/>
      <w:r w:rsidRPr="00796236">
        <w:rPr>
          <w:i/>
          <w:iCs/>
          <w:color w:val="000000"/>
          <w:spacing w:val="-6"/>
          <w:sz w:val="28"/>
          <w:szCs w:val="28"/>
        </w:rPr>
        <w:t>п</w:t>
      </w:r>
      <w:proofErr w:type="gramEnd"/>
      <w:r w:rsidRPr="00796236">
        <w:rPr>
          <w:i/>
          <w:iCs/>
          <w:color w:val="000000"/>
          <w:spacing w:val="-6"/>
          <w:sz w:val="28"/>
          <w:szCs w:val="28"/>
        </w:rPr>
        <w:t xml:space="preserve"> </w:t>
      </w:r>
      <w:r w:rsidRPr="00796236">
        <w:rPr>
          <w:color w:val="000000"/>
          <w:spacing w:val="-6"/>
          <w:sz w:val="28"/>
          <w:szCs w:val="28"/>
        </w:rPr>
        <w:t xml:space="preserve">— число факторов, </w:t>
      </w:r>
      <w:r w:rsidRPr="00796236">
        <w:rPr>
          <w:i/>
          <w:color w:val="000000"/>
          <w:spacing w:val="-6"/>
          <w:sz w:val="28"/>
          <w:szCs w:val="28"/>
          <w:lang w:val="en-US"/>
        </w:rPr>
        <w:t>l</w:t>
      </w:r>
      <w:r w:rsidRPr="00796236">
        <w:rPr>
          <w:color w:val="000000"/>
          <w:spacing w:val="-6"/>
          <w:sz w:val="28"/>
          <w:szCs w:val="28"/>
        </w:rPr>
        <w:t>— ранг фактора.</w:t>
      </w:r>
    </w:p>
    <w:p w:rsidR="00F27E84" w:rsidRPr="00796236" w:rsidRDefault="00F27E84" w:rsidP="00807A4E">
      <w:pPr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 xml:space="preserve">Предложенная модель была апробирована на ОАО </w:t>
      </w:r>
      <w:proofErr w:type="spellStart"/>
      <w:r w:rsidRPr="00796236">
        <w:rPr>
          <w:spacing w:val="-6"/>
          <w:sz w:val="28"/>
          <w:szCs w:val="28"/>
        </w:rPr>
        <w:t>Ливенского</w:t>
      </w:r>
      <w:proofErr w:type="spellEnd"/>
      <w:r w:rsidRPr="00796236">
        <w:rPr>
          <w:spacing w:val="-6"/>
          <w:sz w:val="28"/>
          <w:szCs w:val="28"/>
        </w:rPr>
        <w:t xml:space="preserve"> завода сил</w:t>
      </w:r>
      <w:r w:rsidRPr="00796236">
        <w:rPr>
          <w:spacing w:val="-6"/>
          <w:sz w:val="28"/>
          <w:szCs w:val="28"/>
        </w:rPr>
        <w:t>и</w:t>
      </w:r>
      <w:r w:rsidRPr="00796236">
        <w:rPr>
          <w:spacing w:val="-6"/>
          <w:sz w:val="28"/>
          <w:szCs w:val="28"/>
        </w:rPr>
        <w:t xml:space="preserve">катных стеновых материалов. </w:t>
      </w:r>
      <w:r w:rsidR="00FB75B3">
        <w:rPr>
          <w:spacing w:val="-6"/>
          <w:sz w:val="28"/>
          <w:szCs w:val="28"/>
        </w:rPr>
        <w:t>В</w:t>
      </w:r>
      <w:r w:rsidRPr="00796236">
        <w:rPr>
          <w:spacing w:val="-6"/>
          <w:sz w:val="28"/>
          <w:szCs w:val="28"/>
        </w:rPr>
        <w:t xml:space="preserve"> методик</w:t>
      </w:r>
      <w:r w:rsidR="00FB75B3">
        <w:rPr>
          <w:spacing w:val="-6"/>
          <w:sz w:val="28"/>
          <w:szCs w:val="28"/>
        </w:rPr>
        <w:t>е</w:t>
      </w:r>
      <w:r w:rsidRPr="00796236">
        <w:rPr>
          <w:spacing w:val="-6"/>
          <w:sz w:val="28"/>
          <w:szCs w:val="28"/>
        </w:rPr>
        <w:t xml:space="preserve"> оценки степени эффективности инновац</w:t>
      </w:r>
      <w:r w:rsidRPr="00796236">
        <w:rPr>
          <w:spacing w:val="-6"/>
          <w:sz w:val="28"/>
          <w:szCs w:val="28"/>
        </w:rPr>
        <w:t>и</w:t>
      </w:r>
      <w:r w:rsidRPr="00796236">
        <w:rPr>
          <w:spacing w:val="-6"/>
          <w:sz w:val="28"/>
          <w:szCs w:val="28"/>
        </w:rPr>
        <w:t>онно направ</w:t>
      </w:r>
      <w:r w:rsidR="00FB75B3">
        <w:rPr>
          <w:spacing w:val="-6"/>
          <w:sz w:val="28"/>
          <w:szCs w:val="28"/>
        </w:rPr>
        <w:t>ленного инвестиционного проекта</w:t>
      </w:r>
      <w:r w:rsidRPr="00796236">
        <w:rPr>
          <w:spacing w:val="-6"/>
          <w:sz w:val="28"/>
          <w:szCs w:val="28"/>
        </w:rPr>
        <w:t xml:space="preserve"> представленная информация имеет следующий вид.</w:t>
      </w:r>
    </w:p>
    <w:p w:rsidR="00F27E84" w:rsidRPr="00796236" w:rsidRDefault="00F27E84" w:rsidP="00B05989">
      <w:pPr>
        <w:pStyle w:val="a3"/>
        <w:numPr>
          <w:ilvl w:val="0"/>
          <w:numId w:val="11"/>
        </w:numPr>
        <w:tabs>
          <w:tab w:val="left" w:pos="851"/>
          <w:tab w:val="left" w:pos="994"/>
        </w:tabs>
        <w:ind w:left="0" w:firstLine="709"/>
        <w:rPr>
          <w:spacing w:val="-6"/>
        </w:rPr>
      </w:pPr>
      <w:r w:rsidRPr="00796236">
        <w:rPr>
          <w:spacing w:val="-6"/>
        </w:rPr>
        <w:t>Проект рассчитан на три года, при ставк</w:t>
      </w:r>
      <w:r w:rsidR="001E292D" w:rsidRPr="00796236">
        <w:rPr>
          <w:spacing w:val="-6"/>
        </w:rPr>
        <w:t>е</w:t>
      </w:r>
      <w:r w:rsidRPr="00796236">
        <w:rPr>
          <w:spacing w:val="-6"/>
        </w:rPr>
        <w:t xml:space="preserve"> дисконтирования 18%.</w:t>
      </w:r>
    </w:p>
    <w:p w:rsidR="00F27E84" w:rsidRPr="00796236" w:rsidRDefault="00F27E84" w:rsidP="00B05989">
      <w:pPr>
        <w:pStyle w:val="a3"/>
        <w:numPr>
          <w:ilvl w:val="0"/>
          <w:numId w:val="11"/>
        </w:numPr>
        <w:tabs>
          <w:tab w:val="left" w:pos="851"/>
          <w:tab w:val="left" w:pos="994"/>
        </w:tabs>
        <w:ind w:left="0" w:firstLine="709"/>
        <w:jc w:val="both"/>
        <w:rPr>
          <w:spacing w:val="-6"/>
        </w:rPr>
      </w:pPr>
      <w:r w:rsidRPr="00796236">
        <w:rPr>
          <w:spacing w:val="-6"/>
        </w:rPr>
        <w:t>Эксперты выделили два фактора, оказывающие наибольшее влияние на з</w:t>
      </w:r>
      <w:r w:rsidRPr="00796236">
        <w:rPr>
          <w:spacing w:val="-6"/>
        </w:rPr>
        <w:t>а</w:t>
      </w:r>
      <w:r w:rsidRPr="00796236">
        <w:rPr>
          <w:spacing w:val="-6"/>
        </w:rPr>
        <w:t>траты и доходы по проекту (производственная мощность предприятия и доля осв</w:t>
      </w:r>
      <w:r w:rsidRPr="00796236">
        <w:rPr>
          <w:spacing w:val="-6"/>
        </w:rPr>
        <w:t>о</w:t>
      </w:r>
      <w:r w:rsidRPr="00796236">
        <w:rPr>
          <w:spacing w:val="-6"/>
        </w:rPr>
        <w:t>енных средств в общем объеме проектируемых инвестиций).</w:t>
      </w:r>
    </w:p>
    <w:p w:rsidR="00F27E84" w:rsidRPr="00796236" w:rsidRDefault="00F27E84" w:rsidP="00B05989">
      <w:pPr>
        <w:pStyle w:val="a3"/>
        <w:numPr>
          <w:ilvl w:val="0"/>
          <w:numId w:val="11"/>
        </w:numPr>
        <w:tabs>
          <w:tab w:val="left" w:pos="851"/>
          <w:tab w:val="left" w:pos="994"/>
        </w:tabs>
        <w:ind w:left="0" w:firstLine="709"/>
        <w:rPr>
          <w:spacing w:val="-6"/>
        </w:rPr>
      </w:pPr>
      <w:r w:rsidRPr="00796236">
        <w:rPr>
          <w:spacing w:val="-6"/>
        </w:rPr>
        <w:t>Значения обоих факторов изменяются по десятибалльной шкале.</w:t>
      </w:r>
    </w:p>
    <w:p w:rsidR="00F27E84" w:rsidRPr="00796236" w:rsidRDefault="00F27E84" w:rsidP="00B05989">
      <w:pPr>
        <w:pStyle w:val="a3"/>
        <w:numPr>
          <w:ilvl w:val="0"/>
          <w:numId w:val="11"/>
        </w:numPr>
        <w:tabs>
          <w:tab w:val="left" w:pos="851"/>
          <w:tab w:val="left" w:pos="994"/>
        </w:tabs>
        <w:ind w:left="0" w:firstLine="709"/>
        <w:rPr>
          <w:spacing w:val="-6"/>
        </w:rPr>
      </w:pPr>
      <w:r w:rsidRPr="00796236">
        <w:rPr>
          <w:spacing w:val="-6"/>
        </w:rPr>
        <w:t>Затраты изменяются от 0 до 15000000 рублей.</w:t>
      </w:r>
    </w:p>
    <w:p w:rsidR="00F27E84" w:rsidRPr="00796236" w:rsidRDefault="00F27E84" w:rsidP="00B05989">
      <w:pPr>
        <w:pStyle w:val="a3"/>
        <w:numPr>
          <w:ilvl w:val="0"/>
          <w:numId w:val="11"/>
        </w:numPr>
        <w:tabs>
          <w:tab w:val="left" w:pos="851"/>
          <w:tab w:val="left" w:pos="994"/>
        </w:tabs>
        <w:ind w:left="0" w:firstLine="709"/>
        <w:rPr>
          <w:spacing w:val="-6"/>
        </w:rPr>
      </w:pPr>
      <w:r w:rsidRPr="00796236">
        <w:rPr>
          <w:spacing w:val="-6"/>
        </w:rPr>
        <w:t>Доходы изменяются от 0 до 14500000 рублей.</w:t>
      </w:r>
    </w:p>
    <w:p w:rsidR="00F27E84" w:rsidRPr="00796236" w:rsidRDefault="00F27E84" w:rsidP="00CA433A">
      <w:pPr>
        <w:pStyle w:val="a3"/>
        <w:ind w:left="0" w:firstLine="754"/>
        <w:rPr>
          <w:spacing w:val="-6"/>
        </w:rPr>
      </w:pPr>
      <w:r w:rsidRPr="00796236">
        <w:rPr>
          <w:spacing w:val="-6"/>
        </w:rPr>
        <w:lastRenderedPageBreak/>
        <w:t>О</w:t>
      </w:r>
      <w:r w:rsidR="00FB75B3">
        <w:rPr>
          <w:spacing w:val="-6"/>
        </w:rPr>
        <w:t>пираясь</w:t>
      </w:r>
      <w:r w:rsidRPr="00796236">
        <w:rPr>
          <w:spacing w:val="-6"/>
        </w:rPr>
        <w:t xml:space="preserve"> на нечеткие логические высказывания, затраты и доходы предпри</w:t>
      </w:r>
      <w:r w:rsidRPr="00796236">
        <w:rPr>
          <w:spacing w:val="-6"/>
        </w:rPr>
        <w:t>я</w:t>
      </w:r>
      <w:r w:rsidRPr="00796236">
        <w:rPr>
          <w:spacing w:val="-6"/>
        </w:rPr>
        <w:t>тия принимают следующие значения:</w:t>
      </w:r>
    </w:p>
    <w:p w:rsidR="00F27E84" w:rsidRPr="00796236" w:rsidRDefault="00F27E84" w:rsidP="00CA433A">
      <w:pPr>
        <w:pStyle w:val="a3"/>
        <w:ind w:left="0" w:firstLine="756"/>
        <w:rPr>
          <w:spacing w:val="-6"/>
        </w:rPr>
      </w:pPr>
    </w:p>
    <w:p w:rsidR="00F27E84" w:rsidRPr="00796236" w:rsidRDefault="00F27E84" w:rsidP="007F3E9B">
      <w:pPr>
        <w:pStyle w:val="a3"/>
        <w:ind w:left="0" w:firstLine="754"/>
        <w:jc w:val="both"/>
        <w:rPr>
          <w:spacing w:val="-6"/>
        </w:rPr>
      </w:pPr>
      <w:r w:rsidRPr="00796236">
        <w:rPr>
          <w:spacing w:val="-6"/>
        </w:rPr>
        <w:t>Таблица 1 Значение затрат и доходов в зависимости от рассматриваемых фа</w:t>
      </w:r>
      <w:r w:rsidRPr="00796236">
        <w:rPr>
          <w:spacing w:val="-6"/>
        </w:rPr>
        <w:t>к</w:t>
      </w:r>
      <w:r w:rsidRPr="00796236">
        <w:rPr>
          <w:spacing w:val="-6"/>
        </w:rPr>
        <w:t>торов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54"/>
        <w:gridCol w:w="1914"/>
        <w:gridCol w:w="1914"/>
        <w:gridCol w:w="1914"/>
        <w:gridCol w:w="1915"/>
      </w:tblGrid>
      <w:tr w:rsidR="00F27E84" w:rsidRPr="00796236" w:rsidTr="00B05989">
        <w:tc>
          <w:tcPr>
            <w:tcW w:w="1354" w:type="dxa"/>
          </w:tcPr>
          <w:p w:rsidR="00F27E84" w:rsidRPr="00796236" w:rsidRDefault="00F27E84" w:rsidP="0001106F">
            <w:pPr>
              <w:pStyle w:val="a3"/>
              <w:ind w:left="0"/>
              <w:rPr>
                <w:spacing w:val="-6"/>
              </w:rPr>
            </w:pPr>
            <w:r w:rsidRPr="00796236">
              <w:rPr>
                <w:spacing w:val="-6"/>
              </w:rPr>
              <w:t>период</w:t>
            </w:r>
          </w:p>
        </w:tc>
        <w:tc>
          <w:tcPr>
            <w:tcW w:w="1914" w:type="dxa"/>
          </w:tcPr>
          <w:p w:rsidR="00F27E84" w:rsidRPr="00796236" w:rsidRDefault="00FB75B3" w:rsidP="0001106F">
            <w:pPr>
              <w:pStyle w:val="a3"/>
              <w:ind w:left="0"/>
              <w:rPr>
                <w:spacing w:val="-6"/>
              </w:rPr>
            </w:pPr>
            <w:r>
              <w:rPr>
                <w:noProof/>
                <w:spacing w:val="-6"/>
              </w:rPr>
              <w:drawing>
                <wp:inline distT="0" distB="0" distL="0" distR="0">
                  <wp:extent cx="330200" cy="177800"/>
                  <wp:effectExtent l="0" t="0" r="0" b="0"/>
                  <wp:docPr id="69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F27E84" w:rsidRPr="00796236" w:rsidRDefault="00FB75B3" w:rsidP="0001106F">
            <w:pPr>
              <w:pStyle w:val="a3"/>
              <w:ind w:left="0"/>
              <w:rPr>
                <w:spacing w:val="-6"/>
              </w:rPr>
            </w:pPr>
            <w:r>
              <w:rPr>
                <w:noProof/>
                <w:spacing w:val="-6"/>
              </w:rPr>
              <w:drawing>
                <wp:inline distT="0" distB="0" distL="0" distR="0">
                  <wp:extent cx="330200" cy="177800"/>
                  <wp:effectExtent l="0" t="0" r="0" b="0"/>
                  <wp:docPr id="70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F27E84" w:rsidRPr="00796236" w:rsidRDefault="00FB75B3" w:rsidP="0001106F">
            <w:pPr>
              <w:pStyle w:val="a3"/>
              <w:ind w:left="0"/>
              <w:rPr>
                <w:spacing w:val="-6"/>
              </w:rPr>
            </w:pPr>
            <w:r>
              <w:rPr>
                <w:noProof/>
                <w:spacing w:val="-6"/>
              </w:rPr>
              <w:drawing>
                <wp:inline distT="0" distB="0" distL="0" distR="0">
                  <wp:extent cx="342900" cy="177800"/>
                  <wp:effectExtent l="0" t="0" r="0" b="0"/>
                  <wp:docPr id="71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F27E84" w:rsidRPr="00796236" w:rsidRDefault="00FB75B3" w:rsidP="0001106F">
            <w:pPr>
              <w:pStyle w:val="a3"/>
              <w:ind w:left="0"/>
              <w:rPr>
                <w:spacing w:val="-6"/>
              </w:rPr>
            </w:pPr>
            <w:r>
              <w:rPr>
                <w:noProof/>
                <w:spacing w:val="-6"/>
              </w:rPr>
              <w:drawing>
                <wp:inline distT="0" distB="0" distL="0" distR="0">
                  <wp:extent cx="342900" cy="177800"/>
                  <wp:effectExtent l="0" t="0" r="0" b="0"/>
                  <wp:docPr id="72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7E84" w:rsidRPr="00796236" w:rsidTr="00B05989">
        <w:trPr>
          <w:trHeight w:val="339"/>
        </w:trPr>
        <w:tc>
          <w:tcPr>
            <w:tcW w:w="1354" w:type="dxa"/>
          </w:tcPr>
          <w:p w:rsidR="00F27E84" w:rsidRPr="00796236" w:rsidRDefault="00F27E84" w:rsidP="0001106F">
            <w:pPr>
              <w:pStyle w:val="a3"/>
              <w:ind w:left="0"/>
              <w:rPr>
                <w:spacing w:val="-6"/>
              </w:rPr>
            </w:pPr>
            <w:r w:rsidRPr="00796236">
              <w:rPr>
                <w:spacing w:val="-6"/>
              </w:rPr>
              <w:t>1</w:t>
            </w:r>
          </w:p>
        </w:tc>
        <w:tc>
          <w:tcPr>
            <w:tcW w:w="1914" w:type="dxa"/>
          </w:tcPr>
          <w:p w:rsidR="00F27E84" w:rsidRPr="00796236" w:rsidRDefault="00F27E84" w:rsidP="0001106F">
            <w:pPr>
              <w:pStyle w:val="a3"/>
              <w:ind w:left="0"/>
              <w:rPr>
                <w:spacing w:val="-6"/>
              </w:rPr>
            </w:pPr>
            <w:r w:rsidRPr="00796236">
              <w:rPr>
                <w:spacing w:val="-6"/>
              </w:rPr>
              <w:t>Очень низкие</w:t>
            </w:r>
          </w:p>
        </w:tc>
        <w:tc>
          <w:tcPr>
            <w:tcW w:w="1914" w:type="dxa"/>
          </w:tcPr>
          <w:p w:rsidR="00F27E84" w:rsidRPr="00796236" w:rsidRDefault="00F27E84" w:rsidP="0001106F">
            <w:pPr>
              <w:pStyle w:val="a3"/>
              <w:ind w:left="0"/>
              <w:rPr>
                <w:spacing w:val="-6"/>
              </w:rPr>
            </w:pPr>
            <w:r w:rsidRPr="00796236">
              <w:rPr>
                <w:spacing w:val="-6"/>
              </w:rPr>
              <w:t>Высокие</w:t>
            </w:r>
          </w:p>
        </w:tc>
        <w:tc>
          <w:tcPr>
            <w:tcW w:w="1914" w:type="dxa"/>
          </w:tcPr>
          <w:p w:rsidR="00F27E84" w:rsidRPr="00796236" w:rsidRDefault="00F27E84" w:rsidP="0001106F">
            <w:pPr>
              <w:pStyle w:val="a3"/>
              <w:ind w:left="0"/>
              <w:rPr>
                <w:spacing w:val="-6"/>
              </w:rPr>
            </w:pPr>
            <w:r w:rsidRPr="00796236">
              <w:rPr>
                <w:spacing w:val="-6"/>
              </w:rPr>
              <w:t>Низкие</w:t>
            </w:r>
          </w:p>
        </w:tc>
        <w:tc>
          <w:tcPr>
            <w:tcW w:w="1915" w:type="dxa"/>
          </w:tcPr>
          <w:p w:rsidR="00F27E84" w:rsidRPr="00796236" w:rsidRDefault="00F27E84" w:rsidP="0001106F">
            <w:pPr>
              <w:pStyle w:val="a3"/>
              <w:ind w:left="0"/>
              <w:rPr>
                <w:spacing w:val="-6"/>
              </w:rPr>
            </w:pPr>
            <w:r w:rsidRPr="00796236">
              <w:rPr>
                <w:spacing w:val="-6"/>
              </w:rPr>
              <w:t xml:space="preserve"> Средние</w:t>
            </w:r>
          </w:p>
        </w:tc>
      </w:tr>
      <w:tr w:rsidR="00F27E84" w:rsidRPr="00796236" w:rsidTr="00B05989">
        <w:trPr>
          <w:trHeight w:val="248"/>
        </w:trPr>
        <w:tc>
          <w:tcPr>
            <w:tcW w:w="1354" w:type="dxa"/>
          </w:tcPr>
          <w:p w:rsidR="00F27E84" w:rsidRPr="00796236" w:rsidRDefault="00F27E84" w:rsidP="0001106F">
            <w:pPr>
              <w:pStyle w:val="a3"/>
              <w:ind w:left="0"/>
              <w:rPr>
                <w:spacing w:val="-6"/>
              </w:rPr>
            </w:pPr>
            <w:r w:rsidRPr="00796236">
              <w:rPr>
                <w:spacing w:val="-6"/>
              </w:rPr>
              <w:t>2</w:t>
            </w:r>
          </w:p>
        </w:tc>
        <w:tc>
          <w:tcPr>
            <w:tcW w:w="1914" w:type="dxa"/>
          </w:tcPr>
          <w:p w:rsidR="00F27E84" w:rsidRPr="00796236" w:rsidRDefault="00F27E84" w:rsidP="0001106F">
            <w:pPr>
              <w:pStyle w:val="a3"/>
              <w:ind w:left="0"/>
              <w:rPr>
                <w:spacing w:val="-6"/>
              </w:rPr>
            </w:pPr>
            <w:r w:rsidRPr="00796236">
              <w:rPr>
                <w:spacing w:val="-6"/>
              </w:rPr>
              <w:t>Низкие</w:t>
            </w:r>
          </w:p>
        </w:tc>
        <w:tc>
          <w:tcPr>
            <w:tcW w:w="1914" w:type="dxa"/>
          </w:tcPr>
          <w:p w:rsidR="00F27E84" w:rsidRPr="00796236" w:rsidRDefault="00F27E84" w:rsidP="0001106F">
            <w:pPr>
              <w:pStyle w:val="a3"/>
              <w:ind w:left="0"/>
              <w:rPr>
                <w:spacing w:val="-6"/>
              </w:rPr>
            </w:pPr>
            <w:r w:rsidRPr="00796236">
              <w:rPr>
                <w:spacing w:val="-6"/>
              </w:rPr>
              <w:t>Низкие</w:t>
            </w:r>
          </w:p>
        </w:tc>
        <w:tc>
          <w:tcPr>
            <w:tcW w:w="1914" w:type="dxa"/>
          </w:tcPr>
          <w:p w:rsidR="00F27E84" w:rsidRPr="00796236" w:rsidRDefault="00F27E84" w:rsidP="0001106F">
            <w:pPr>
              <w:pStyle w:val="a3"/>
              <w:ind w:left="0"/>
              <w:rPr>
                <w:spacing w:val="-6"/>
              </w:rPr>
            </w:pPr>
            <w:r w:rsidRPr="00796236">
              <w:rPr>
                <w:spacing w:val="-6"/>
              </w:rPr>
              <w:t>Низкие</w:t>
            </w:r>
          </w:p>
        </w:tc>
        <w:tc>
          <w:tcPr>
            <w:tcW w:w="1915" w:type="dxa"/>
          </w:tcPr>
          <w:p w:rsidR="00F27E84" w:rsidRPr="00796236" w:rsidRDefault="00F27E84" w:rsidP="0001106F">
            <w:pPr>
              <w:pStyle w:val="a3"/>
              <w:ind w:left="0"/>
              <w:rPr>
                <w:spacing w:val="-6"/>
              </w:rPr>
            </w:pPr>
            <w:r w:rsidRPr="00796236">
              <w:rPr>
                <w:spacing w:val="-6"/>
              </w:rPr>
              <w:t>Средние</w:t>
            </w:r>
          </w:p>
        </w:tc>
      </w:tr>
      <w:tr w:rsidR="00F27E84" w:rsidRPr="00796236" w:rsidTr="00B05989">
        <w:tc>
          <w:tcPr>
            <w:tcW w:w="1354" w:type="dxa"/>
          </w:tcPr>
          <w:p w:rsidR="00F27E84" w:rsidRPr="00796236" w:rsidRDefault="00F27E84" w:rsidP="0001106F">
            <w:pPr>
              <w:pStyle w:val="a3"/>
              <w:ind w:left="0"/>
              <w:rPr>
                <w:spacing w:val="-6"/>
              </w:rPr>
            </w:pPr>
            <w:r w:rsidRPr="00796236">
              <w:rPr>
                <w:spacing w:val="-6"/>
              </w:rPr>
              <w:t>3</w:t>
            </w:r>
          </w:p>
        </w:tc>
        <w:tc>
          <w:tcPr>
            <w:tcW w:w="1914" w:type="dxa"/>
          </w:tcPr>
          <w:p w:rsidR="00F27E84" w:rsidRPr="00796236" w:rsidRDefault="00F27E84" w:rsidP="0001106F">
            <w:pPr>
              <w:pStyle w:val="a3"/>
              <w:ind w:left="0"/>
              <w:rPr>
                <w:spacing w:val="-6"/>
              </w:rPr>
            </w:pPr>
            <w:r w:rsidRPr="00796236">
              <w:rPr>
                <w:spacing w:val="-6"/>
              </w:rPr>
              <w:t xml:space="preserve">Средние </w:t>
            </w:r>
          </w:p>
        </w:tc>
        <w:tc>
          <w:tcPr>
            <w:tcW w:w="1914" w:type="dxa"/>
          </w:tcPr>
          <w:p w:rsidR="00F27E84" w:rsidRPr="00796236" w:rsidRDefault="00F27E84" w:rsidP="0001106F">
            <w:pPr>
              <w:pStyle w:val="a3"/>
              <w:ind w:left="0"/>
              <w:rPr>
                <w:spacing w:val="-6"/>
              </w:rPr>
            </w:pPr>
            <w:r w:rsidRPr="00796236">
              <w:rPr>
                <w:spacing w:val="-6"/>
              </w:rPr>
              <w:t>Очень низкие</w:t>
            </w:r>
          </w:p>
        </w:tc>
        <w:tc>
          <w:tcPr>
            <w:tcW w:w="1914" w:type="dxa"/>
          </w:tcPr>
          <w:p w:rsidR="00F27E84" w:rsidRPr="00796236" w:rsidRDefault="00F27E84" w:rsidP="0001106F">
            <w:pPr>
              <w:pStyle w:val="a3"/>
              <w:ind w:left="0"/>
              <w:rPr>
                <w:spacing w:val="-6"/>
              </w:rPr>
            </w:pPr>
            <w:r w:rsidRPr="00796236">
              <w:rPr>
                <w:spacing w:val="-6"/>
              </w:rPr>
              <w:t xml:space="preserve">Средние </w:t>
            </w:r>
          </w:p>
        </w:tc>
        <w:tc>
          <w:tcPr>
            <w:tcW w:w="1915" w:type="dxa"/>
          </w:tcPr>
          <w:p w:rsidR="00F27E84" w:rsidRPr="00796236" w:rsidRDefault="00F27E84" w:rsidP="0001106F">
            <w:pPr>
              <w:pStyle w:val="a3"/>
              <w:ind w:left="0"/>
              <w:rPr>
                <w:spacing w:val="-6"/>
              </w:rPr>
            </w:pPr>
            <w:r w:rsidRPr="00796236">
              <w:rPr>
                <w:spacing w:val="-6"/>
              </w:rPr>
              <w:t>Высокие</w:t>
            </w:r>
          </w:p>
        </w:tc>
      </w:tr>
    </w:tbl>
    <w:p w:rsidR="00F27E84" w:rsidRPr="00796236" w:rsidRDefault="00F27E84" w:rsidP="00CA433A">
      <w:pPr>
        <w:pStyle w:val="a3"/>
        <w:ind w:left="0" w:firstLine="709"/>
        <w:rPr>
          <w:spacing w:val="-6"/>
        </w:rPr>
      </w:pPr>
    </w:p>
    <w:p w:rsidR="00F27E84" w:rsidRPr="00796236" w:rsidRDefault="00F27E84" w:rsidP="00571FF8">
      <w:pPr>
        <w:pStyle w:val="a3"/>
        <w:ind w:left="0" w:firstLine="709"/>
        <w:rPr>
          <w:spacing w:val="-6"/>
        </w:rPr>
      </w:pPr>
      <w:r w:rsidRPr="00796236">
        <w:rPr>
          <w:spacing w:val="-6"/>
        </w:rPr>
        <w:t>Н</w:t>
      </w:r>
      <w:r w:rsidR="001F4467">
        <w:rPr>
          <w:spacing w:val="-6"/>
        </w:rPr>
        <w:t>а</w:t>
      </w:r>
      <w:r w:rsidRPr="00796236">
        <w:rPr>
          <w:spacing w:val="-6"/>
        </w:rPr>
        <w:t xml:space="preserve"> основани</w:t>
      </w:r>
      <w:r w:rsidR="00FB75B3">
        <w:rPr>
          <w:spacing w:val="-6"/>
        </w:rPr>
        <w:t>и</w:t>
      </w:r>
      <w:r w:rsidRPr="00796236">
        <w:rPr>
          <w:spacing w:val="-6"/>
        </w:rPr>
        <w:t xml:space="preserve"> этого задаем параметры треугольных функций принадлежности термов лингвистической переменной «затраты» и « доходы».</w:t>
      </w:r>
    </w:p>
    <w:p w:rsidR="00F27E84" w:rsidRPr="00796236" w:rsidRDefault="00F27E84" w:rsidP="00CA433A">
      <w:pPr>
        <w:pStyle w:val="a3"/>
        <w:ind w:left="0" w:firstLine="709"/>
        <w:jc w:val="both"/>
        <w:rPr>
          <w:spacing w:val="-6"/>
        </w:rPr>
      </w:pPr>
      <w:r w:rsidRPr="00796236">
        <w:rPr>
          <w:spacing w:val="-6"/>
        </w:rPr>
        <w:t>Особенность использования теории нечетких множе</w:t>
      </w:r>
      <w:proofErr w:type="gramStart"/>
      <w:r w:rsidRPr="00796236">
        <w:rPr>
          <w:spacing w:val="-6"/>
        </w:rPr>
        <w:t>ств пр</w:t>
      </w:r>
      <w:proofErr w:type="gramEnd"/>
      <w:r w:rsidRPr="00796236">
        <w:rPr>
          <w:spacing w:val="-6"/>
        </w:rPr>
        <w:t>и оценке инвест</w:t>
      </w:r>
      <w:r w:rsidRPr="00796236">
        <w:rPr>
          <w:spacing w:val="-6"/>
        </w:rPr>
        <w:t>и</w:t>
      </w:r>
      <w:r w:rsidRPr="00796236">
        <w:rPr>
          <w:spacing w:val="-6"/>
        </w:rPr>
        <w:t>ционных проектов состоит в том, что для экспертов предоставлено широкое поле д</w:t>
      </w:r>
      <w:r w:rsidRPr="00796236">
        <w:rPr>
          <w:spacing w:val="-6"/>
        </w:rPr>
        <w:t>е</w:t>
      </w:r>
      <w:r w:rsidRPr="00796236">
        <w:rPr>
          <w:spacing w:val="-6"/>
        </w:rPr>
        <w:t>ятельности, которое позволяет им учитывать не только практически любое колич</w:t>
      </w:r>
      <w:r w:rsidRPr="00796236">
        <w:rPr>
          <w:spacing w:val="-6"/>
        </w:rPr>
        <w:t>е</w:t>
      </w:r>
      <w:r w:rsidRPr="00796236">
        <w:rPr>
          <w:spacing w:val="-6"/>
        </w:rPr>
        <w:t>ство факторов, но и присваивать им различные весовые значения. Данные возмо</w:t>
      </w:r>
      <w:r w:rsidRPr="00796236">
        <w:rPr>
          <w:spacing w:val="-6"/>
        </w:rPr>
        <w:t>ж</w:t>
      </w:r>
      <w:r w:rsidRPr="00796236">
        <w:rPr>
          <w:spacing w:val="-6"/>
        </w:rPr>
        <w:t>ности в свою очередь повышают надежность прогнозных оценок. Приведем, в кач</w:t>
      </w:r>
      <w:r w:rsidRPr="00796236">
        <w:rPr>
          <w:spacing w:val="-6"/>
        </w:rPr>
        <w:t>е</w:t>
      </w:r>
      <w:r w:rsidRPr="00796236">
        <w:rPr>
          <w:spacing w:val="-6"/>
        </w:rPr>
        <w:t>стве доказательства два случая:</w:t>
      </w:r>
    </w:p>
    <w:p w:rsidR="00F27E84" w:rsidRPr="00796236" w:rsidRDefault="00F27E84" w:rsidP="00B05989">
      <w:pPr>
        <w:pStyle w:val="a3"/>
        <w:numPr>
          <w:ilvl w:val="0"/>
          <w:numId w:val="12"/>
        </w:numPr>
        <w:tabs>
          <w:tab w:val="left" w:pos="1022"/>
        </w:tabs>
        <w:ind w:left="0" w:firstLine="709"/>
        <w:jc w:val="both"/>
        <w:rPr>
          <w:spacing w:val="-6"/>
        </w:rPr>
      </w:pPr>
      <w:r w:rsidRPr="00796236">
        <w:rPr>
          <w:spacing w:val="-6"/>
        </w:rPr>
        <w:t>Оба фактора имеют равную значимость как для затрат, так и для доходов.</w:t>
      </w:r>
    </w:p>
    <w:p w:rsidR="00F27E84" w:rsidRPr="00796236" w:rsidRDefault="00982C9E" w:rsidP="00B05989">
      <w:pPr>
        <w:pStyle w:val="a3"/>
        <w:numPr>
          <w:ilvl w:val="0"/>
          <w:numId w:val="12"/>
        </w:numPr>
        <w:tabs>
          <w:tab w:val="left" w:pos="1022"/>
        </w:tabs>
        <w:ind w:left="0" w:firstLine="709"/>
        <w:jc w:val="both"/>
        <w:rPr>
          <w:spacing w:val="-6"/>
        </w:rPr>
      </w:pPr>
      <w:r>
        <w:rPr>
          <w:spacing w:val="-6"/>
        </w:rPr>
        <w:t>Д</w:t>
      </w:r>
      <w:r w:rsidR="00F27E84" w:rsidRPr="00796236">
        <w:rPr>
          <w:spacing w:val="-6"/>
        </w:rPr>
        <w:t xml:space="preserve">ля затрат более значим первый фактор, а для доходов более значим второй фактор. Воспользуемся подходом </w:t>
      </w:r>
      <w:proofErr w:type="spellStart"/>
      <w:r w:rsidR="00F27E84" w:rsidRPr="00796236">
        <w:rPr>
          <w:spacing w:val="-6"/>
        </w:rPr>
        <w:t>Фишберна</w:t>
      </w:r>
      <w:proofErr w:type="spellEnd"/>
      <w:r w:rsidR="00F27E84" w:rsidRPr="00796236">
        <w:rPr>
          <w:spacing w:val="-6"/>
        </w:rPr>
        <w:t xml:space="preserve"> и весовые коэффициенты в случае з</w:t>
      </w:r>
      <w:r w:rsidR="00F27E84" w:rsidRPr="00796236">
        <w:rPr>
          <w:spacing w:val="-6"/>
        </w:rPr>
        <w:t>а</w:t>
      </w:r>
      <w:r w:rsidR="00F27E84" w:rsidRPr="00796236">
        <w:rPr>
          <w:spacing w:val="-6"/>
        </w:rPr>
        <w:t>трат равны 0,67 для первого фактора и 0,33 для второго. Для доходов</w:t>
      </w:r>
      <w:r w:rsidR="00FB75B3">
        <w:rPr>
          <w:spacing w:val="-6"/>
        </w:rPr>
        <w:t>,</w:t>
      </w:r>
      <w:r w:rsidR="00F27E84" w:rsidRPr="00796236">
        <w:rPr>
          <w:spacing w:val="-6"/>
        </w:rPr>
        <w:t xml:space="preserve"> наоборот</w:t>
      </w:r>
      <w:r w:rsidR="00FB75B3">
        <w:rPr>
          <w:spacing w:val="-6"/>
        </w:rPr>
        <w:t xml:space="preserve">, –   </w:t>
      </w:r>
      <w:r w:rsidR="00F27E84" w:rsidRPr="00796236">
        <w:rPr>
          <w:spacing w:val="-6"/>
        </w:rPr>
        <w:t xml:space="preserve"> 0,33 для первого фактора, для второго </w:t>
      </w:r>
      <w:r w:rsidR="00FB75B3">
        <w:rPr>
          <w:spacing w:val="-6"/>
        </w:rPr>
        <w:t>–</w:t>
      </w:r>
      <w:r w:rsidR="00F27E84" w:rsidRPr="00796236">
        <w:rPr>
          <w:spacing w:val="-6"/>
        </w:rPr>
        <w:t xml:space="preserve"> 0,67.</w:t>
      </w:r>
    </w:p>
    <w:p w:rsidR="00FB75B3" w:rsidRPr="00796236" w:rsidRDefault="00FB75B3" w:rsidP="00FB75B3">
      <w:pPr>
        <w:pStyle w:val="a3"/>
        <w:ind w:left="28" w:firstLine="700"/>
        <w:jc w:val="both"/>
        <w:rPr>
          <w:spacing w:val="-6"/>
        </w:rPr>
      </w:pPr>
      <w:r w:rsidRPr="00796236">
        <w:rPr>
          <w:spacing w:val="-6"/>
        </w:rPr>
        <w:t>В таблицах 2,3</w:t>
      </w:r>
      <w:r>
        <w:rPr>
          <w:spacing w:val="-6"/>
        </w:rPr>
        <w:t xml:space="preserve">, 4 </w:t>
      </w:r>
      <w:r w:rsidRPr="00796236">
        <w:rPr>
          <w:spacing w:val="-6"/>
        </w:rPr>
        <w:t>представлены параметры функций принадлежности затрат с учетом различных значений весовых коэффициентов.</w:t>
      </w:r>
    </w:p>
    <w:p w:rsidR="00FB75B3" w:rsidRDefault="00965166" w:rsidP="00965166">
      <w:pPr>
        <w:pStyle w:val="a3"/>
        <w:ind w:left="0" w:firstLine="709"/>
        <w:jc w:val="right"/>
        <w:rPr>
          <w:spacing w:val="-6"/>
        </w:rPr>
      </w:pPr>
      <w:r w:rsidRPr="00796236">
        <w:rPr>
          <w:spacing w:val="-6"/>
        </w:rPr>
        <w:t>Таблица 2</w:t>
      </w:r>
    </w:p>
    <w:p w:rsidR="00F27E84" w:rsidRPr="00796236" w:rsidRDefault="00F27E84" w:rsidP="00CA433A">
      <w:pPr>
        <w:pStyle w:val="a3"/>
        <w:ind w:left="0" w:firstLine="709"/>
        <w:jc w:val="both"/>
        <w:rPr>
          <w:spacing w:val="-6"/>
        </w:rPr>
      </w:pPr>
      <w:r w:rsidRPr="00796236">
        <w:rPr>
          <w:spacing w:val="-6"/>
        </w:rPr>
        <w:t>Параметры функций принадлежности затрат по периодам (в десять тыс. руб.)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51"/>
        <w:gridCol w:w="1346"/>
        <w:gridCol w:w="1346"/>
        <w:gridCol w:w="1346"/>
        <w:gridCol w:w="1346"/>
        <w:gridCol w:w="1347"/>
        <w:gridCol w:w="1347"/>
      </w:tblGrid>
      <w:tr w:rsidR="00F27E84" w:rsidRPr="00796236" w:rsidTr="00B05989">
        <w:tc>
          <w:tcPr>
            <w:tcW w:w="1351" w:type="dxa"/>
            <w:vMerge w:val="restart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период</w:t>
            </w:r>
          </w:p>
        </w:tc>
        <w:tc>
          <w:tcPr>
            <w:tcW w:w="4038" w:type="dxa"/>
            <w:gridSpan w:val="3"/>
          </w:tcPr>
          <w:p w:rsidR="00F27E84" w:rsidRPr="00796236" w:rsidRDefault="00FB75B3" w:rsidP="0001106F">
            <w:pPr>
              <w:pStyle w:val="a3"/>
              <w:ind w:left="0"/>
              <w:jc w:val="both"/>
              <w:rPr>
                <w:spacing w:val="-6"/>
              </w:rPr>
            </w:pPr>
            <w:r>
              <w:rPr>
                <w:noProof/>
                <w:spacing w:val="-6"/>
              </w:rPr>
              <w:drawing>
                <wp:inline distT="0" distB="0" distL="0" distR="0" wp14:anchorId="1D66B8DB" wp14:editId="08CE7338">
                  <wp:extent cx="863600" cy="177800"/>
                  <wp:effectExtent l="0" t="0" r="0" b="0"/>
                  <wp:docPr id="73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0" w:type="dxa"/>
            <w:gridSpan w:val="3"/>
          </w:tcPr>
          <w:p w:rsidR="00F27E84" w:rsidRPr="00796236" w:rsidRDefault="00FB75B3" w:rsidP="0001106F">
            <w:pPr>
              <w:pStyle w:val="a3"/>
              <w:ind w:left="0"/>
              <w:jc w:val="both"/>
              <w:rPr>
                <w:i/>
                <w:iCs/>
                <w:spacing w:val="-6"/>
              </w:rPr>
            </w:pPr>
            <w:r>
              <w:rPr>
                <w:noProof/>
                <w:spacing w:val="-6"/>
              </w:rPr>
              <w:drawing>
                <wp:inline distT="0" distB="0" distL="0" distR="0" wp14:anchorId="7326CDA8" wp14:editId="32ACAD94">
                  <wp:extent cx="1295400" cy="177800"/>
                  <wp:effectExtent l="0" t="0" r="0" b="0"/>
                  <wp:docPr id="74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7E84" w:rsidRPr="00796236" w:rsidTr="00B05989">
        <w:trPr>
          <w:trHeight w:val="399"/>
        </w:trPr>
        <w:tc>
          <w:tcPr>
            <w:tcW w:w="1351" w:type="dxa"/>
            <w:vMerge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</w:p>
        </w:tc>
        <w:tc>
          <w:tcPr>
            <w:tcW w:w="1346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  <w:lang w:val="en-US"/>
              </w:rPr>
              <w:t>a</w:t>
            </w:r>
          </w:p>
        </w:tc>
        <w:tc>
          <w:tcPr>
            <w:tcW w:w="1346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  <w:lang w:val="en-US"/>
              </w:rPr>
              <w:t>b</w:t>
            </w:r>
          </w:p>
        </w:tc>
        <w:tc>
          <w:tcPr>
            <w:tcW w:w="1346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  <w:lang w:val="en-US"/>
              </w:rPr>
              <w:t>C</w:t>
            </w:r>
          </w:p>
        </w:tc>
        <w:tc>
          <w:tcPr>
            <w:tcW w:w="1346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  <w:lang w:val="en-US"/>
              </w:rPr>
              <w:t>a</w:t>
            </w:r>
          </w:p>
        </w:tc>
        <w:tc>
          <w:tcPr>
            <w:tcW w:w="1347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  <w:lang w:val="en-US"/>
              </w:rPr>
              <w:t>b</w:t>
            </w:r>
          </w:p>
        </w:tc>
        <w:tc>
          <w:tcPr>
            <w:tcW w:w="1347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  <w:lang w:val="en-US"/>
              </w:rPr>
              <w:t>c</w:t>
            </w:r>
          </w:p>
        </w:tc>
      </w:tr>
      <w:tr w:rsidR="00F27E84" w:rsidRPr="00796236" w:rsidTr="00B05989">
        <w:tc>
          <w:tcPr>
            <w:tcW w:w="1351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1</w:t>
            </w:r>
          </w:p>
        </w:tc>
        <w:tc>
          <w:tcPr>
            <w:tcW w:w="1346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187,50</w:t>
            </w:r>
          </w:p>
        </w:tc>
        <w:tc>
          <w:tcPr>
            <w:tcW w:w="1346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562,50</w:t>
            </w:r>
          </w:p>
        </w:tc>
        <w:tc>
          <w:tcPr>
            <w:tcW w:w="1346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937,50</w:t>
            </w:r>
          </w:p>
        </w:tc>
        <w:tc>
          <w:tcPr>
            <w:tcW w:w="1346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0</w:t>
            </w:r>
          </w:p>
        </w:tc>
        <w:tc>
          <w:tcPr>
            <w:tcW w:w="1347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371,25</w:t>
            </w:r>
          </w:p>
        </w:tc>
        <w:tc>
          <w:tcPr>
            <w:tcW w:w="1347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746,25</w:t>
            </w:r>
          </w:p>
        </w:tc>
      </w:tr>
      <w:tr w:rsidR="00F27E84" w:rsidRPr="00796236" w:rsidTr="00B05989">
        <w:tc>
          <w:tcPr>
            <w:tcW w:w="1351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2</w:t>
            </w:r>
          </w:p>
        </w:tc>
        <w:tc>
          <w:tcPr>
            <w:tcW w:w="1346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0</w:t>
            </w:r>
          </w:p>
        </w:tc>
        <w:tc>
          <w:tcPr>
            <w:tcW w:w="1346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375,00</w:t>
            </w:r>
          </w:p>
        </w:tc>
        <w:tc>
          <w:tcPr>
            <w:tcW w:w="1346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750,00</w:t>
            </w:r>
          </w:p>
        </w:tc>
        <w:tc>
          <w:tcPr>
            <w:tcW w:w="1346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0</w:t>
            </w:r>
          </w:p>
        </w:tc>
        <w:tc>
          <w:tcPr>
            <w:tcW w:w="1347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375,00</w:t>
            </w:r>
          </w:p>
        </w:tc>
        <w:tc>
          <w:tcPr>
            <w:tcW w:w="1347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750,00</w:t>
            </w:r>
          </w:p>
        </w:tc>
      </w:tr>
      <w:tr w:rsidR="00F27E84" w:rsidRPr="00796236" w:rsidTr="00B05989">
        <w:tc>
          <w:tcPr>
            <w:tcW w:w="1351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  <w:lang w:val="en-US"/>
              </w:rPr>
            </w:pPr>
            <w:r w:rsidRPr="00796236">
              <w:rPr>
                <w:spacing w:val="-6"/>
                <w:lang w:val="en-US"/>
              </w:rPr>
              <w:t>3</w:t>
            </w:r>
          </w:p>
        </w:tc>
        <w:tc>
          <w:tcPr>
            <w:tcW w:w="1346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0</w:t>
            </w:r>
          </w:p>
        </w:tc>
        <w:tc>
          <w:tcPr>
            <w:tcW w:w="1346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375,00</w:t>
            </w:r>
          </w:p>
        </w:tc>
        <w:tc>
          <w:tcPr>
            <w:tcW w:w="1346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750,00</w:t>
            </w:r>
          </w:p>
        </w:tc>
        <w:tc>
          <w:tcPr>
            <w:tcW w:w="1346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127,50</w:t>
            </w:r>
          </w:p>
        </w:tc>
        <w:tc>
          <w:tcPr>
            <w:tcW w:w="1347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502,50</w:t>
            </w:r>
          </w:p>
        </w:tc>
        <w:tc>
          <w:tcPr>
            <w:tcW w:w="1347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877.50</w:t>
            </w:r>
          </w:p>
        </w:tc>
      </w:tr>
    </w:tbl>
    <w:p w:rsidR="00965166" w:rsidRDefault="00965166" w:rsidP="00965166">
      <w:pPr>
        <w:pStyle w:val="a3"/>
        <w:ind w:left="0"/>
        <w:jc w:val="right"/>
        <w:rPr>
          <w:spacing w:val="-6"/>
        </w:rPr>
      </w:pPr>
    </w:p>
    <w:p w:rsidR="00F27E84" w:rsidRPr="00796236" w:rsidRDefault="00965166" w:rsidP="00965166">
      <w:pPr>
        <w:pStyle w:val="a3"/>
        <w:ind w:left="0"/>
        <w:jc w:val="right"/>
        <w:rPr>
          <w:spacing w:val="-6"/>
          <w:lang w:val="en-US"/>
        </w:rPr>
      </w:pPr>
      <w:r w:rsidRPr="00796236">
        <w:rPr>
          <w:spacing w:val="-6"/>
        </w:rPr>
        <w:t>Таблица 3</w:t>
      </w:r>
    </w:p>
    <w:p w:rsidR="00F27E84" w:rsidRPr="00796236" w:rsidRDefault="00F27E84" w:rsidP="00965166">
      <w:pPr>
        <w:pStyle w:val="a3"/>
        <w:ind w:left="0" w:firstLine="700"/>
        <w:jc w:val="center"/>
        <w:rPr>
          <w:spacing w:val="-6"/>
        </w:rPr>
      </w:pPr>
      <w:r w:rsidRPr="00796236">
        <w:rPr>
          <w:spacing w:val="-6"/>
        </w:rPr>
        <w:t>Параметры функций принадлежности доходов по периодам (в десять тыс. руб.)</w:t>
      </w:r>
    </w:p>
    <w:tbl>
      <w:tblPr>
        <w:tblW w:w="0" w:type="auto"/>
        <w:tblInd w:w="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47"/>
        <w:gridCol w:w="1344"/>
        <w:gridCol w:w="1344"/>
        <w:gridCol w:w="1352"/>
        <w:gridCol w:w="1344"/>
        <w:gridCol w:w="1345"/>
        <w:gridCol w:w="1353"/>
      </w:tblGrid>
      <w:tr w:rsidR="00F27E84" w:rsidRPr="00796236" w:rsidTr="00B05989">
        <w:tc>
          <w:tcPr>
            <w:tcW w:w="1347" w:type="dxa"/>
            <w:vMerge w:val="restart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период</w:t>
            </w:r>
          </w:p>
        </w:tc>
        <w:tc>
          <w:tcPr>
            <w:tcW w:w="4040" w:type="dxa"/>
            <w:gridSpan w:val="3"/>
          </w:tcPr>
          <w:p w:rsidR="00F27E84" w:rsidRPr="00796236" w:rsidRDefault="00FB75B3" w:rsidP="0001106F">
            <w:pPr>
              <w:pStyle w:val="a3"/>
              <w:ind w:left="0"/>
              <w:jc w:val="both"/>
              <w:rPr>
                <w:spacing w:val="-6"/>
              </w:rPr>
            </w:pPr>
            <w:r>
              <w:rPr>
                <w:noProof/>
                <w:spacing w:val="-6"/>
              </w:rPr>
              <w:drawing>
                <wp:inline distT="0" distB="0" distL="0" distR="0">
                  <wp:extent cx="863600" cy="177800"/>
                  <wp:effectExtent l="0" t="0" r="0" b="0"/>
                  <wp:docPr id="75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2" w:type="dxa"/>
            <w:gridSpan w:val="3"/>
          </w:tcPr>
          <w:p w:rsidR="00F27E84" w:rsidRPr="00796236" w:rsidRDefault="00FB75B3" w:rsidP="0001106F">
            <w:pPr>
              <w:pStyle w:val="a3"/>
              <w:ind w:left="0"/>
              <w:jc w:val="both"/>
              <w:rPr>
                <w:i/>
                <w:iCs/>
                <w:spacing w:val="-6"/>
                <w:lang w:val="en-US"/>
              </w:rPr>
            </w:pPr>
            <w:r>
              <w:rPr>
                <w:noProof/>
                <w:spacing w:val="-6"/>
              </w:rPr>
              <w:drawing>
                <wp:inline distT="0" distB="0" distL="0" distR="0">
                  <wp:extent cx="1295400" cy="177800"/>
                  <wp:effectExtent l="0" t="0" r="0" b="0"/>
                  <wp:docPr id="76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7E84" w:rsidRPr="00796236" w:rsidTr="00B05989">
        <w:tc>
          <w:tcPr>
            <w:tcW w:w="1347" w:type="dxa"/>
            <w:vMerge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</w:p>
        </w:tc>
        <w:tc>
          <w:tcPr>
            <w:tcW w:w="1344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  <w:lang w:val="en-US"/>
              </w:rPr>
            </w:pPr>
            <w:r w:rsidRPr="00796236">
              <w:rPr>
                <w:spacing w:val="-6"/>
                <w:lang w:val="en-US"/>
              </w:rPr>
              <w:t>a</w:t>
            </w:r>
          </w:p>
        </w:tc>
        <w:tc>
          <w:tcPr>
            <w:tcW w:w="1344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  <w:lang w:val="en-US"/>
              </w:rPr>
            </w:pPr>
            <w:r w:rsidRPr="00796236">
              <w:rPr>
                <w:spacing w:val="-6"/>
                <w:lang w:val="en-US"/>
              </w:rPr>
              <w:t>b</w:t>
            </w:r>
          </w:p>
        </w:tc>
        <w:tc>
          <w:tcPr>
            <w:tcW w:w="1352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  <w:lang w:val="en-US"/>
              </w:rPr>
            </w:pPr>
            <w:r w:rsidRPr="00796236">
              <w:rPr>
                <w:spacing w:val="-6"/>
                <w:lang w:val="en-US"/>
              </w:rPr>
              <w:t>C</w:t>
            </w:r>
          </w:p>
        </w:tc>
        <w:tc>
          <w:tcPr>
            <w:tcW w:w="1344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  <w:lang w:val="en-US"/>
              </w:rPr>
            </w:pPr>
            <w:r w:rsidRPr="00796236">
              <w:rPr>
                <w:spacing w:val="-6"/>
                <w:lang w:val="en-US"/>
              </w:rPr>
              <w:t>a</w:t>
            </w:r>
          </w:p>
        </w:tc>
        <w:tc>
          <w:tcPr>
            <w:tcW w:w="1345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  <w:lang w:val="en-US"/>
              </w:rPr>
            </w:pPr>
            <w:r w:rsidRPr="00796236">
              <w:rPr>
                <w:spacing w:val="-6"/>
                <w:lang w:val="en-US"/>
              </w:rPr>
              <w:t>b</w:t>
            </w:r>
          </w:p>
        </w:tc>
        <w:tc>
          <w:tcPr>
            <w:tcW w:w="1353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  <w:lang w:val="en-US"/>
              </w:rPr>
            </w:pPr>
            <w:r w:rsidRPr="00796236">
              <w:rPr>
                <w:spacing w:val="-6"/>
                <w:lang w:val="en-US"/>
              </w:rPr>
              <w:t>c</w:t>
            </w:r>
          </w:p>
        </w:tc>
      </w:tr>
      <w:tr w:rsidR="00F27E84" w:rsidRPr="00796236" w:rsidTr="00B05989">
        <w:tc>
          <w:tcPr>
            <w:tcW w:w="1347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  <w:lang w:val="en-US"/>
              </w:rPr>
            </w:pPr>
            <w:r w:rsidRPr="00796236">
              <w:rPr>
                <w:spacing w:val="-6"/>
                <w:lang w:val="en-US"/>
              </w:rPr>
              <w:t>1</w:t>
            </w:r>
          </w:p>
        </w:tc>
        <w:tc>
          <w:tcPr>
            <w:tcW w:w="1344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181,25</w:t>
            </w:r>
          </w:p>
        </w:tc>
        <w:tc>
          <w:tcPr>
            <w:tcW w:w="1344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543,75</w:t>
            </w:r>
          </w:p>
        </w:tc>
        <w:tc>
          <w:tcPr>
            <w:tcW w:w="1352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906,25</w:t>
            </w:r>
          </w:p>
        </w:tc>
        <w:tc>
          <w:tcPr>
            <w:tcW w:w="1344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242,86</w:t>
            </w:r>
          </w:p>
        </w:tc>
        <w:tc>
          <w:tcPr>
            <w:tcW w:w="1345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605,38</w:t>
            </w:r>
          </w:p>
        </w:tc>
        <w:tc>
          <w:tcPr>
            <w:tcW w:w="1353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967,88</w:t>
            </w:r>
          </w:p>
        </w:tc>
      </w:tr>
      <w:tr w:rsidR="00F27E84" w:rsidRPr="00796236" w:rsidTr="00B05989">
        <w:tc>
          <w:tcPr>
            <w:tcW w:w="1347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  <w:lang w:val="en-US"/>
              </w:rPr>
            </w:pPr>
            <w:r w:rsidRPr="00796236">
              <w:rPr>
                <w:spacing w:val="-6"/>
                <w:lang w:val="en-US"/>
              </w:rPr>
              <w:t>2</w:t>
            </w:r>
          </w:p>
        </w:tc>
        <w:tc>
          <w:tcPr>
            <w:tcW w:w="1344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181,25</w:t>
            </w:r>
          </w:p>
        </w:tc>
        <w:tc>
          <w:tcPr>
            <w:tcW w:w="1344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543,75</w:t>
            </w:r>
          </w:p>
        </w:tc>
        <w:tc>
          <w:tcPr>
            <w:tcW w:w="1352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906,25</w:t>
            </w:r>
          </w:p>
        </w:tc>
        <w:tc>
          <w:tcPr>
            <w:tcW w:w="1344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242,86</w:t>
            </w:r>
          </w:p>
        </w:tc>
        <w:tc>
          <w:tcPr>
            <w:tcW w:w="1345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605,38</w:t>
            </w:r>
          </w:p>
        </w:tc>
        <w:tc>
          <w:tcPr>
            <w:tcW w:w="1353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967,88</w:t>
            </w:r>
          </w:p>
        </w:tc>
      </w:tr>
      <w:tr w:rsidR="00F27E84" w:rsidRPr="00796236" w:rsidTr="00B05989">
        <w:tc>
          <w:tcPr>
            <w:tcW w:w="1347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  <w:lang w:val="en-US"/>
              </w:rPr>
            </w:pPr>
            <w:r w:rsidRPr="00796236">
              <w:rPr>
                <w:spacing w:val="-6"/>
                <w:lang w:val="en-US"/>
              </w:rPr>
              <w:t>3</w:t>
            </w:r>
          </w:p>
        </w:tc>
        <w:tc>
          <w:tcPr>
            <w:tcW w:w="1344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543,75</w:t>
            </w:r>
          </w:p>
        </w:tc>
        <w:tc>
          <w:tcPr>
            <w:tcW w:w="1344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906,25</w:t>
            </w:r>
          </w:p>
        </w:tc>
        <w:tc>
          <w:tcPr>
            <w:tcW w:w="1352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1268,75</w:t>
            </w:r>
          </w:p>
        </w:tc>
        <w:tc>
          <w:tcPr>
            <w:tcW w:w="1344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605,38</w:t>
            </w:r>
          </w:p>
        </w:tc>
        <w:tc>
          <w:tcPr>
            <w:tcW w:w="1345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967,88</w:t>
            </w:r>
          </w:p>
        </w:tc>
        <w:tc>
          <w:tcPr>
            <w:tcW w:w="1353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1330,38</w:t>
            </w:r>
          </w:p>
        </w:tc>
      </w:tr>
    </w:tbl>
    <w:p w:rsidR="00F27E84" w:rsidRPr="00796236" w:rsidRDefault="00F27E84" w:rsidP="00CA433A">
      <w:pPr>
        <w:pStyle w:val="a3"/>
        <w:ind w:left="0"/>
        <w:jc w:val="both"/>
        <w:rPr>
          <w:spacing w:val="-6"/>
          <w:lang w:val="en-US"/>
        </w:rPr>
      </w:pPr>
    </w:p>
    <w:p w:rsidR="00DF62FD" w:rsidRDefault="00DF62FD" w:rsidP="00DF62FD">
      <w:pPr>
        <w:pStyle w:val="a3"/>
        <w:ind w:left="0" w:firstLine="709"/>
        <w:jc w:val="both"/>
        <w:rPr>
          <w:spacing w:val="-6"/>
        </w:rPr>
      </w:pPr>
    </w:p>
    <w:p w:rsidR="00FB75B3" w:rsidRDefault="00FB75B3" w:rsidP="00DF62FD">
      <w:pPr>
        <w:pStyle w:val="a3"/>
        <w:ind w:left="0" w:firstLine="709"/>
        <w:jc w:val="both"/>
        <w:rPr>
          <w:spacing w:val="-6"/>
        </w:rPr>
      </w:pPr>
    </w:p>
    <w:p w:rsidR="00965166" w:rsidRDefault="00965166" w:rsidP="00965166">
      <w:pPr>
        <w:pStyle w:val="a3"/>
        <w:ind w:left="0" w:firstLine="714"/>
        <w:jc w:val="right"/>
        <w:rPr>
          <w:spacing w:val="-6"/>
        </w:rPr>
      </w:pPr>
      <w:r w:rsidRPr="00796236">
        <w:rPr>
          <w:spacing w:val="-6"/>
        </w:rPr>
        <w:lastRenderedPageBreak/>
        <w:t>Таблица 4</w:t>
      </w:r>
    </w:p>
    <w:p w:rsidR="00F27E84" w:rsidRPr="00796236" w:rsidRDefault="00F27E84" w:rsidP="00965166">
      <w:pPr>
        <w:pStyle w:val="a3"/>
        <w:ind w:left="0" w:firstLine="714"/>
        <w:jc w:val="center"/>
        <w:rPr>
          <w:spacing w:val="-6"/>
        </w:rPr>
      </w:pPr>
      <w:r w:rsidRPr="00796236">
        <w:rPr>
          <w:spacing w:val="-6"/>
        </w:rPr>
        <w:t>Параметры функций принадлежности разности дисконтированных доходов и затрат по периодам, инвестиций и чистого дисконтированного дохода (</w:t>
      </w:r>
      <w:r w:rsidRPr="00796236">
        <w:rPr>
          <w:spacing w:val="-6"/>
          <w:lang w:val="en-US"/>
        </w:rPr>
        <w:t>NPV</w:t>
      </w:r>
      <w:r w:rsidRPr="00796236">
        <w:rPr>
          <w:spacing w:val="-6"/>
        </w:rPr>
        <w:t>)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265"/>
        <w:gridCol w:w="1204"/>
        <w:gridCol w:w="1152"/>
        <w:gridCol w:w="1199"/>
        <w:gridCol w:w="1218"/>
        <w:gridCol w:w="1190"/>
      </w:tblGrid>
      <w:tr w:rsidR="00F27E84" w:rsidRPr="00796236" w:rsidTr="00B05989">
        <w:tc>
          <w:tcPr>
            <w:tcW w:w="1951" w:type="dxa"/>
            <w:vMerge w:val="restart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период</w:t>
            </w:r>
          </w:p>
        </w:tc>
        <w:tc>
          <w:tcPr>
            <w:tcW w:w="3621" w:type="dxa"/>
            <w:gridSpan w:val="3"/>
          </w:tcPr>
          <w:p w:rsidR="00F27E84" w:rsidRPr="00796236" w:rsidRDefault="00FB75B3" w:rsidP="0001106F">
            <w:pPr>
              <w:pStyle w:val="a3"/>
              <w:ind w:left="0"/>
              <w:jc w:val="both"/>
              <w:rPr>
                <w:spacing w:val="-6"/>
              </w:rPr>
            </w:pPr>
            <w:r>
              <w:rPr>
                <w:noProof/>
                <w:spacing w:val="-6"/>
              </w:rPr>
              <w:drawing>
                <wp:inline distT="0" distB="0" distL="0" distR="0">
                  <wp:extent cx="1574800" cy="177800"/>
                  <wp:effectExtent l="0" t="0" r="6350" b="0"/>
                  <wp:docPr id="77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7" w:type="dxa"/>
            <w:gridSpan w:val="3"/>
          </w:tcPr>
          <w:p w:rsidR="00F27E84" w:rsidRPr="00796236" w:rsidRDefault="00FB75B3" w:rsidP="0001106F">
            <w:pPr>
              <w:pStyle w:val="a3"/>
              <w:ind w:left="0"/>
              <w:jc w:val="both"/>
              <w:rPr>
                <w:spacing w:val="-6"/>
              </w:rPr>
            </w:pPr>
            <w:r>
              <w:rPr>
                <w:noProof/>
                <w:spacing w:val="-6"/>
              </w:rPr>
              <w:drawing>
                <wp:inline distT="0" distB="0" distL="0" distR="0">
                  <wp:extent cx="977900" cy="177800"/>
                  <wp:effectExtent l="0" t="0" r="0" b="0"/>
                  <wp:docPr id="78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E84" w:rsidRPr="00796236" w:rsidRDefault="00FB75B3" w:rsidP="0001106F">
            <w:pPr>
              <w:pStyle w:val="a3"/>
              <w:ind w:left="0"/>
              <w:jc w:val="both"/>
              <w:rPr>
                <w:spacing w:val="-6"/>
              </w:rPr>
            </w:pPr>
            <w:r>
              <w:rPr>
                <w:noProof/>
                <w:spacing w:val="-6"/>
              </w:rPr>
              <w:drawing>
                <wp:inline distT="0" distB="0" distL="0" distR="0">
                  <wp:extent cx="977900" cy="177800"/>
                  <wp:effectExtent l="0" t="0" r="0" b="0"/>
                  <wp:docPr id="79" name="Рисунок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7E84" w:rsidRPr="00796236" w:rsidTr="00B05989">
        <w:tc>
          <w:tcPr>
            <w:tcW w:w="1951" w:type="dxa"/>
            <w:vMerge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</w:p>
        </w:tc>
        <w:tc>
          <w:tcPr>
            <w:tcW w:w="1265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с</w:t>
            </w:r>
          </w:p>
        </w:tc>
        <w:tc>
          <w:tcPr>
            <w:tcW w:w="1204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  <w:lang w:val="en-US"/>
              </w:rPr>
              <w:t>b</w:t>
            </w:r>
          </w:p>
        </w:tc>
        <w:tc>
          <w:tcPr>
            <w:tcW w:w="1152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  <w:lang w:val="en-US"/>
              </w:rPr>
              <w:t>A</w:t>
            </w:r>
          </w:p>
        </w:tc>
        <w:tc>
          <w:tcPr>
            <w:tcW w:w="1199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  <w:lang w:val="en-US"/>
              </w:rPr>
              <w:t>c</w:t>
            </w:r>
          </w:p>
        </w:tc>
        <w:tc>
          <w:tcPr>
            <w:tcW w:w="1218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  <w:lang w:val="en-US"/>
              </w:rPr>
              <w:t>b</w:t>
            </w:r>
          </w:p>
        </w:tc>
        <w:tc>
          <w:tcPr>
            <w:tcW w:w="1190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  <w:lang w:val="en-US"/>
              </w:rPr>
              <w:t>a</w:t>
            </w:r>
          </w:p>
        </w:tc>
      </w:tr>
      <w:tr w:rsidR="00F27E84" w:rsidRPr="00796236" w:rsidTr="00B05989">
        <w:tc>
          <w:tcPr>
            <w:tcW w:w="1951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1</w:t>
            </w:r>
          </w:p>
        </w:tc>
        <w:tc>
          <w:tcPr>
            <w:tcW w:w="1265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-26,47</w:t>
            </w:r>
          </w:p>
        </w:tc>
        <w:tc>
          <w:tcPr>
            <w:tcW w:w="1204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-15,88</w:t>
            </w:r>
          </w:p>
        </w:tc>
        <w:tc>
          <w:tcPr>
            <w:tcW w:w="1152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-7,38</w:t>
            </w:r>
          </w:p>
        </w:tc>
        <w:tc>
          <w:tcPr>
            <w:tcW w:w="1199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187,72</w:t>
            </w:r>
          </w:p>
        </w:tc>
        <w:tc>
          <w:tcPr>
            <w:tcW w:w="1218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198,31</w:t>
            </w:r>
          </w:p>
        </w:tc>
        <w:tc>
          <w:tcPr>
            <w:tcW w:w="1190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205,70</w:t>
            </w:r>
          </w:p>
        </w:tc>
      </w:tr>
      <w:tr w:rsidR="00F27E84" w:rsidRPr="00796236" w:rsidTr="00B05989">
        <w:tc>
          <w:tcPr>
            <w:tcW w:w="1951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2</w:t>
            </w:r>
          </w:p>
        </w:tc>
        <w:tc>
          <w:tcPr>
            <w:tcW w:w="1265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112,19</w:t>
            </w:r>
          </w:p>
        </w:tc>
        <w:tc>
          <w:tcPr>
            <w:tcW w:w="1204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121,16</w:t>
            </w:r>
          </w:p>
        </w:tc>
        <w:tc>
          <w:tcPr>
            <w:tcW w:w="1152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130,14</w:t>
            </w:r>
          </w:p>
        </w:tc>
        <w:tc>
          <w:tcPr>
            <w:tcW w:w="1199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156,44</w:t>
            </w:r>
          </w:p>
        </w:tc>
        <w:tc>
          <w:tcPr>
            <w:tcW w:w="1218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165,41</w:t>
            </w:r>
          </w:p>
        </w:tc>
        <w:tc>
          <w:tcPr>
            <w:tcW w:w="1190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174,37</w:t>
            </w:r>
          </w:p>
        </w:tc>
      </w:tr>
      <w:tr w:rsidR="00F27E84" w:rsidRPr="00796236" w:rsidTr="00B05989">
        <w:tc>
          <w:tcPr>
            <w:tcW w:w="1951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3</w:t>
            </w:r>
          </w:p>
        </w:tc>
        <w:tc>
          <w:tcPr>
            <w:tcW w:w="1265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315,92</w:t>
            </w:r>
          </w:p>
        </w:tc>
        <w:tc>
          <w:tcPr>
            <w:tcW w:w="1204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323,53</w:t>
            </w:r>
          </w:p>
        </w:tc>
        <w:tc>
          <w:tcPr>
            <w:tcW w:w="1152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331,14</w:t>
            </w:r>
          </w:p>
        </w:tc>
        <w:tc>
          <w:tcPr>
            <w:tcW w:w="1199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275,80</w:t>
            </w:r>
          </w:p>
        </w:tc>
        <w:tc>
          <w:tcPr>
            <w:tcW w:w="1218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283,42</w:t>
            </w:r>
          </w:p>
        </w:tc>
        <w:tc>
          <w:tcPr>
            <w:tcW w:w="1190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291,02</w:t>
            </w:r>
          </w:p>
        </w:tc>
      </w:tr>
      <w:tr w:rsidR="00F27E84" w:rsidRPr="00796236" w:rsidTr="00B05989">
        <w:tc>
          <w:tcPr>
            <w:tcW w:w="1951" w:type="dxa"/>
          </w:tcPr>
          <w:p w:rsidR="00F27E84" w:rsidRPr="00796236" w:rsidRDefault="00FB75B3" w:rsidP="0001106F">
            <w:pPr>
              <w:pStyle w:val="a3"/>
              <w:ind w:left="0"/>
              <w:jc w:val="both"/>
              <w:rPr>
                <w:spacing w:val="-6"/>
              </w:rPr>
            </w:pPr>
            <w:r>
              <w:rPr>
                <w:noProof/>
                <w:spacing w:val="-6"/>
              </w:rPr>
              <w:drawing>
                <wp:inline distT="0" distB="0" distL="0" distR="0">
                  <wp:extent cx="279400" cy="406400"/>
                  <wp:effectExtent l="0" t="0" r="6350" b="0"/>
                  <wp:docPr id="80" name="Рисунок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5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  <w:lang w:val="en-US"/>
              </w:rPr>
              <w:t>401</w:t>
            </w:r>
            <w:r w:rsidRPr="00796236">
              <w:rPr>
                <w:spacing w:val="-6"/>
              </w:rPr>
              <w:t>,64</w:t>
            </w:r>
          </w:p>
        </w:tc>
        <w:tc>
          <w:tcPr>
            <w:tcW w:w="1204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428,81</w:t>
            </w:r>
          </w:p>
        </w:tc>
        <w:tc>
          <w:tcPr>
            <w:tcW w:w="1152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453,9</w:t>
            </w:r>
          </w:p>
        </w:tc>
        <w:tc>
          <w:tcPr>
            <w:tcW w:w="1199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619,96</w:t>
            </w:r>
          </w:p>
        </w:tc>
        <w:tc>
          <w:tcPr>
            <w:tcW w:w="1218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647,14</w:t>
            </w:r>
          </w:p>
        </w:tc>
        <w:tc>
          <w:tcPr>
            <w:tcW w:w="1190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671,09</w:t>
            </w:r>
          </w:p>
        </w:tc>
      </w:tr>
      <w:tr w:rsidR="00F27E84" w:rsidRPr="00796236" w:rsidTr="00B05989">
        <w:tc>
          <w:tcPr>
            <w:tcW w:w="1951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инвестиции</w:t>
            </w:r>
          </w:p>
        </w:tc>
        <w:tc>
          <w:tcPr>
            <w:tcW w:w="1265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420,00</w:t>
            </w:r>
          </w:p>
        </w:tc>
        <w:tc>
          <w:tcPr>
            <w:tcW w:w="1204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430,00</w:t>
            </w:r>
          </w:p>
        </w:tc>
        <w:tc>
          <w:tcPr>
            <w:tcW w:w="1152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440,00</w:t>
            </w:r>
          </w:p>
        </w:tc>
        <w:tc>
          <w:tcPr>
            <w:tcW w:w="1199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420,00</w:t>
            </w:r>
          </w:p>
        </w:tc>
        <w:tc>
          <w:tcPr>
            <w:tcW w:w="1218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430,00</w:t>
            </w:r>
          </w:p>
        </w:tc>
        <w:tc>
          <w:tcPr>
            <w:tcW w:w="1190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440,00</w:t>
            </w:r>
          </w:p>
        </w:tc>
      </w:tr>
      <w:tr w:rsidR="00F27E84" w:rsidRPr="00796236" w:rsidTr="00B05989">
        <w:tc>
          <w:tcPr>
            <w:tcW w:w="1951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  <w:lang w:val="en-US"/>
              </w:rPr>
            </w:pPr>
            <w:r w:rsidRPr="00796236">
              <w:rPr>
                <w:spacing w:val="-6"/>
                <w:lang w:val="en-US"/>
              </w:rPr>
              <w:t>NPV</w:t>
            </w:r>
          </w:p>
        </w:tc>
        <w:tc>
          <w:tcPr>
            <w:tcW w:w="1265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-18,36</w:t>
            </w:r>
          </w:p>
        </w:tc>
        <w:tc>
          <w:tcPr>
            <w:tcW w:w="1204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-1,19</w:t>
            </w:r>
          </w:p>
        </w:tc>
        <w:tc>
          <w:tcPr>
            <w:tcW w:w="1152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10,9</w:t>
            </w:r>
          </w:p>
        </w:tc>
        <w:tc>
          <w:tcPr>
            <w:tcW w:w="1199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199,98</w:t>
            </w:r>
          </w:p>
        </w:tc>
        <w:tc>
          <w:tcPr>
            <w:tcW w:w="1218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217,14</w:t>
            </w:r>
          </w:p>
        </w:tc>
        <w:tc>
          <w:tcPr>
            <w:tcW w:w="1190" w:type="dxa"/>
          </w:tcPr>
          <w:p w:rsidR="00F27E84" w:rsidRPr="00796236" w:rsidRDefault="00F27E84" w:rsidP="0001106F">
            <w:pPr>
              <w:pStyle w:val="a3"/>
              <w:ind w:left="0"/>
              <w:jc w:val="both"/>
              <w:rPr>
                <w:spacing w:val="-6"/>
              </w:rPr>
            </w:pPr>
            <w:r w:rsidRPr="00796236">
              <w:rPr>
                <w:spacing w:val="-6"/>
              </w:rPr>
              <w:t>231,09</w:t>
            </w:r>
          </w:p>
        </w:tc>
      </w:tr>
    </w:tbl>
    <w:p w:rsidR="00F27E84" w:rsidRPr="00796236" w:rsidRDefault="00F27E84" w:rsidP="00CA433A">
      <w:pPr>
        <w:shd w:val="clear" w:color="auto" w:fill="FFFFFF"/>
        <w:ind w:firstLine="720"/>
        <w:jc w:val="both"/>
        <w:rPr>
          <w:spacing w:val="-6"/>
          <w:sz w:val="28"/>
          <w:szCs w:val="28"/>
          <w:lang w:val="en-US"/>
        </w:rPr>
      </w:pPr>
    </w:p>
    <w:p w:rsidR="00F27E84" w:rsidRPr="00796236" w:rsidRDefault="00F27E84" w:rsidP="007A3A3D">
      <w:pPr>
        <w:shd w:val="clear" w:color="auto" w:fill="FFFFFF"/>
        <w:ind w:firstLine="720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В результате проведенных расчетов для разных случаев получаем две фун</w:t>
      </w:r>
      <w:r w:rsidRPr="00796236">
        <w:rPr>
          <w:spacing w:val="-6"/>
          <w:sz w:val="28"/>
          <w:szCs w:val="28"/>
        </w:rPr>
        <w:t>к</w:t>
      </w:r>
      <w:r w:rsidRPr="00796236">
        <w:rPr>
          <w:spacing w:val="-6"/>
          <w:sz w:val="28"/>
          <w:szCs w:val="28"/>
        </w:rPr>
        <w:t>ции принадлежности чистого дисконтированного дохода (</w:t>
      </w:r>
      <w:r w:rsidRPr="00796236">
        <w:rPr>
          <w:spacing w:val="-6"/>
          <w:sz w:val="28"/>
          <w:szCs w:val="28"/>
          <w:lang w:val="en-US"/>
        </w:rPr>
        <w:t>NPV</w:t>
      </w:r>
      <w:r w:rsidRPr="00796236">
        <w:rPr>
          <w:spacing w:val="-6"/>
          <w:sz w:val="28"/>
          <w:szCs w:val="28"/>
        </w:rPr>
        <w:t>), имеющие графич</w:t>
      </w:r>
      <w:r w:rsidRPr="00796236">
        <w:rPr>
          <w:spacing w:val="-6"/>
          <w:sz w:val="28"/>
          <w:szCs w:val="28"/>
        </w:rPr>
        <w:t>е</w:t>
      </w:r>
      <w:r w:rsidRPr="00796236">
        <w:rPr>
          <w:spacing w:val="-6"/>
          <w:sz w:val="28"/>
          <w:szCs w:val="28"/>
        </w:rPr>
        <w:t>ский вид, представленный на рисунках 3 и 4соответственно.</w:t>
      </w:r>
    </w:p>
    <w:p w:rsidR="00F27E84" w:rsidRPr="00796236" w:rsidRDefault="00F27E84" w:rsidP="008B6BAA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 xml:space="preserve">Степень эффективности, полученная после вычисления при </w:t>
      </w:r>
      <w:r w:rsidRPr="00796236">
        <w:rPr>
          <w:spacing w:val="-6"/>
          <w:sz w:val="28"/>
          <w:szCs w:val="28"/>
          <w:lang w:val="en-US"/>
        </w:rPr>
        <w:t>G</w:t>
      </w:r>
      <w:r w:rsidRPr="00796236">
        <w:rPr>
          <w:spacing w:val="-6"/>
          <w:sz w:val="28"/>
          <w:szCs w:val="28"/>
        </w:rPr>
        <w:t>=0 в случае ра</w:t>
      </w:r>
      <w:r w:rsidRPr="00796236">
        <w:rPr>
          <w:spacing w:val="-6"/>
          <w:sz w:val="28"/>
          <w:szCs w:val="28"/>
        </w:rPr>
        <w:t>в</w:t>
      </w:r>
      <w:r w:rsidRPr="00796236">
        <w:rPr>
          <w:spacing w:val="-6"/>
          <w:sz w:val="28"/>
          <w:szCs w:val="28"/>
        </w:rPr>
        <w:t xml:space="preserve">ных весов рассматриваемых факторов равна 0,26437, при подходе </w:t>
      </w:r>
      <w:proofErr w:type="spellStart"/>
      <w:r w:rsidRPr="00796236">
        <w:rPr>
          <w:spacing w:val="-6"/>
          <w:sz w:val="28"/>
          <w:szCs w:val="28"/>
        </w:rPr>
        <w:t>Фишбер</w:t>
      </w:r>
      <w:r w:rsidR="00B05989" w:rsidRPr="00796236">
        <w:rPr>
          <w:spacing w:val="-6"/>
          <w:sz w:val="28"/>
          <w:szCs w:val="28"/>
        </w:rPr>
        <w:t>на</w:t>
      </w:r>
      <w:proofErr w:type="spellEnd"/>
      <w:r w:rsidR="00B05989" w:rsidRPr="00796236">
        <w:rPr>
          <w:spacing w:val="-6"/>
          <w:sz w:val="28"/>
          <w:szCs w:val="28"/>
        </w:rPr>
        <w:t xml:space="preserve"> - 0,</w:t>
      </w:r>
      <w:r w:rsidRPr="00796236">
        <w:rPr>
          <w:spacing w:val="-6"/>
          <w:sz w:val="28"/>
          <w:szCs w:val="28"/>
        </w:rPr>
        <w:t>98979.</w:t>
      </w:r>
    </w:p>
    <w:p w:rsidR="00F27E84" w:rsidRDefault="00F27E84" w:rsidP="008B6BAA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 xml:space="preserve">Поскольку максимальная степень эффективности инвестиций равна единице, то присвоение факторам равных весовых коэффициентов приводит к значительному снижению эффективности проекта в отличие от подхода </w:t>
      </w:r>
      <w:proofErr w:type="spellStart"/>
      <w:r w:rsidRPr="00796236">
        <w:rPr>
          <w:spacing w:val="-6"/>
          <w:sz w:val="28"/>
          <w:szCs w:val="28"/>
        </w:rPr>
        <w:t>Фишберна</w:t>
      </w:r>
      <w:proofErr w:type="spellEnd"/>
      <w:r w:rsidRPr="00796236">
        <w:rPr>
          <w:spacing w:val="-6"/>
          <w:sz w:val="28"/>
          <w:szCs w:val="28"/>
        </w:rPr>
        <w:t xml:space="preserve">. </w:t>
      </w:r>
      <w:r w:rsidR="00982C9E">
        <w:rPr>
          <w:spacing w:val="-6"/>
          <w:sz w:val="28"/>
          <w:szCs w:val="28"/>
        </w:rPr>
        <w:t>Из приведенных</w:t>
      </w:r>
      <w:r w:rsidRPr="00796236">
        <w:rPr>
          <w:spacing w:val="-6"/>
          <w:sz w:val="28"/>
          <w:szCs w:val="28"/>
        </w:rPr>
        <w:t xml:space="preserve"> исследований</w:t>
      </w:r>
      <w:r w:rsidR="00982C9E">
        <w:rPr>
          <w:spacing w:val="-6"/>
          <w:sz w:val="28"/>
          <w:szCs w:val="28"/>
        </w:rPr>
        <w:t xml:space="preserve"> видно</w:t>
      </w:r>
      <w:r w:rsidRPr="00796236">
        <w:rPr>
          <w:spacing w:val="-6"/>
          <w:sz w:val="28"/>
          <w:szCs w:val="28"/>
        </w:rPr>
        <w:t xml:space="preserve"> насколько важно правильное присвоение весовых коэффицие</w:t>
      </w:r>
      <w:r w:rsidRPr="00796236">
        <w:rPr>
          <w:spacing w:val="-6"/>
          <w:sz w:val="28"/>
          <w:szCs w:val="28"/>
        </w:rPr>
        <w:t>н</w:t>
      </w:r>
      <w:r w:rsidRPr="00796236">
        <w:rPr>
          <w:spacing w:val="-6"/>
          <w:sz w:val="28"/>
          <w:szCs w:val="28"/>
        </w:rPr>
        <w:t xml:space="preserve">тов факторам воздействия, </w:t>
      </w:r>
      <w:r w:rsidR="00FB75B3">
        <w:rPr>
          <w:spacing w:val="-6"/>
          <w:sz w:val="28"/>
          <w:szCs w:val="28"/>
        </w:rPr>
        <w:t xml:space="preserve">и что </w:t>
      </w:r>
      <w:r w:rsidRPr="00796236">
        <w:rPr>
          <w:spacing w:val="-6"/>
          <w:sz w:val="28"/>
          <w:szCs w:val="28"/>
        </w:rPr>
        <w:t>на эффективность инвестиций оказывает влияние и форма функции принадлежности.</w:t>
      </w:r>
    </w:p>
    <w:p w:rsidR="00FB75B3" w:rsidRPr="00796236" w:rsidRDefault="00FB75B3" w:rsidP="008B6BAA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</w:p>
    <w:p w:rsidR="00F27E84" w:rsidRPr="00796236" w:rsidRDefault="00FB75B3" w:rsidP="003D7C0E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832100" cy="1651000"/>
            <wp:effectExtent l="0" t="0" r="6350" b="6350"/>
            <wp:docPr id="81" name="Диаграмма 4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421"/>
                    <pic:cNvPicPr>
                      <a:picLocks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165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C0E" w:rsidRPr="00796236">
        <w:rPr>
          <w:noProof/>
          <w:sz w:val="28"/>
          <w:szCs w:val="28"/>
        </w:rPr>
        <w:t xml:space="preserve">        </w:t>
      </w:r>
      <w:r>
        <w:rPr>
          <w:noProof/>
          <w:sz w:val="28"/>
          <w:szCs w:val="28"/>
        </w:rPr>
        <w:drawing>
          <wp:inline distT="0" distB="0" distL="0" distR="0">
            <wp:extent cx="2832100" cy="1663700"/>
            <wp:effectExtent l="0" t="0" r="6350" b="0"/>
            <wp:docPr id="82" name="Диаграмма 4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422"/>
                    <pic:cNvPicPr>
                      <a:picLocks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166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D7C0E" w:rsidRPr="00796236" w:rsidTr="00B05989">
        <w:tc>
          <w:tcPr>
            <w:tcW w:w="4927" w:type="dxa"/>
            <w:shd w:val="clear" w:color="auto" w:fill="auto"/>
          </w:tcPr>
          <w:p w:rsidR="003D7C0E" w:rsidRPr="00796236" w:rsidRDefault="00965166" w:rsidP="00B05989">
            <w:pPr>
              <w:shd w:val="clear" w:color="auto" w:fill="FFFFFF"/>
              <w:spacing w:before="100" w:beforeAutospacing="1" w:after="100" w:afterAutospacing="1"/>
              <w:ind w:right="28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Рис.</w:t>
            </w:r>
            <w:r w:rsidR="003D7C0E" w:rsidRPr="00796236">
              <w:rPr>
                <w:sz w:val="28"/>
                <w:szCs w:val="28"/>
              </w:rPr>
              <w:t xml:space="preserve"> 3 Функция принадлежности </w:t>
            </w:r>
            <w:r w:rsidR="003D7C0E" w:rsidRPr="00796236">
              <w:rPr>
                <w:sz w:val="28"/>
                <w:szCs w:val="28"/>
                <w:lang w:val="en-US"/>
              </w:rPr>
              <w:t>NPV</w:t>
            </w:r>
            <w:r w:rsidR="003D7C0E" w:rsidRPr="00796236">
              <w:rPr>
                <w:sz w:val="28"/>
                <w:szCs w:val="28"/>
              </w:rPr>
              <w:t xml:space="preserve"> для случая равных весов</w:t>
            </w:r>
          </w:p>
        </w:tc>
        <w:tc>
          <w:tcPr>
            <w:tcW w:w="4927" w:type="dxa"/>
            <w:shd w:val="clear" w:color="auto" w:fill="auto"/>
          </w:tcPr>
          <w:p w:rsidR="003D7C0E" w:rsidRPr="00796236" w:rsidRDefault="00965166" w:rsidP="00B05989">
            <w:pPr>
              <w:spacing w:before="100" w:beforeAutospacing="1" w:after="100" w:afterAutospacing="1"/>
              <w:ind w:right="2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Рис.</w:t>
            </w:r>
            <w:bookmarkStart w:id="1" w:name="_GoBack"/>
            <w:bookmarkEnd w:id="1"/>
            <w:r w:rsidR="003D7C0E" w:rsidRPr="00796236">
              <w:rPr>
                <w:sz w:val="28"/>
                <w:szCs w:val="28"/>
              </w:rPr>
              <w:t xml:space="preserve"> 4 Функция принадлежности </w:t>
            </w:r>
            <w:r w:rsidR="003D7C0E" w:rsidRPr="00796236">
              <w:rPr>
                <w:sz w:val="28"/>
                <w:szCs w:val="28"/>
                <w:lang w:val="en-US"/>
              </w:rPr>
              <w:t>NPV</w:t>
            </w:r>
            <w:r w:rsidR="003D7C0E" w:rsidRPr="00796236">
              <w:rPr>
                <w:sz w:val="28"/>
                <w:szCs w:val="28"/>
              </w:rPr>
              <w:t xml:space="preserve"> в случае подхода </w:t>
            </w:r>
            <w:proofErr w:type="spellStart"/>
            <w:r w:rsidR="003D7C0E" w:rsidRPr="00796236">
              <w:rPr>
                <w:sz w:val="28"/>
                <w:szCs w:val="28"/>
              </w:rPr>
              <w:t>Фишберна</w:t>
            </w:r>
            <w:proofErr w:type="spellEnd"/>
          </w:p>
        </w:tc>
      </w:tr>
    </w:tbl>
    <w:p w:rsidR="001E292D" w:rsidRPr="00796236" w:rsidRDefault="001E292D" w:rsidP="000F787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27E84" w:rsidRPr="00796236" w:rsidRDefault="00F27E84" w:rsidP="000F7873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Таким образом, применение нечеткой логики к анализу рисков позволяет с</w:t>
      </w:r>
      <w:r w:rsidRPr="00796236">
        <w:rPr>
          <w:spacing w:val="-6"/>
          <w:sz w:val="28"/>
          <w:szCs w:val="28"/>
        </w:rPr>
        <w:t>у</w:t>
      </w:r>
      <w:r w:rsidRPr="00796236">
        <w:rPr>
          <w:spacing w:val="-6"/>
          <w:sz w:val="28"/>
          <w:szCs w:val="28"/>
        </w:rPr>
        <w:t>щественно расширить спектр инструментов, используемых для решения задач, св</w:t>
      </w:r>
      <w:r w:rsidRPr="00796236">
        <w:rPr>
          <w:spacing w:val="-6"/>
          <w:sz w:val="28"/>
          <w:szCs w:val="28"/>
        </w:rPr>
        <w:t>я</w:t>
      </w:r>
      <w:r w:rsidRPr="00796236">
        <w:rPr>
          <w:spacing w:val="-6"/>
          <w:sz w:val="28"/>
          <w:szCs w:val="28"/>
        </w:rPr>
        <w:t>занных с оценкой эффективности инвестиционной деятельности инновационно ор</w:t>
      </w:r>
      <w:r w:rsidRPr="00796236">
        <w:rPr>
          <w:spacing w:val="-6"/>
          <w:sz w:val="28"/>
          <w:szCs w:val="28"/>
        </w:rPr>
        <w:t>и</w:t>
      </w:r>
      <w:r w:rsidRPr="00796236">
        <w:rPr>
          <w:spacing w:val="-6"/>
          <w:sz w:val="28"/>
          <w:szCs w:val="28"/>
        </w:rPr>
        <w:t>ентированного предприятия.</w:t>
      </w:r>
    </w:p>
    <w:p w:rsidR="00B05989" w:rsidRPr="00796236" w:rsidRDefault="00B05989" w:rsidP="000F7873">
      <w:pPr>
        <w:ind w:firstLine="709"/>
        <w:jc w:val="center"/>
        <w:rPr>
          <w:b/>
          <w:bCs/>
          <w:spacing w:val="-6"/>
          <w:sz w:val="28"/>
          <w:szCs w:val="28"/>
        </w:rPr>
      </w:pPr>
    </w:p>
    <w:p w:rsidR="00FB75B3" w:rsidRDefault="00FB75B3" w:rsidP="000F7873">
      <w:pPr>
        <w:ind w:firstLine="709"/>
        <w:jc w:val="center"/>
        <w:rPr>
          <w:b/>
          <w:bCs/>
          <w:spacing w:val="-6"/>
          <w:sz w:val="28"/>
          <w:szCs w:val="28"/>
        </w:rPr>
      </w:pPr>
    </w:p>
    <w:p w:rsidR="00F27E84" w:rsidRPr="00796236" w:rsidRDefault="00F27E84" w:rsidP="000F7873">
      <w:pPr>
        <w:ind w:firstLine="709"/>
        <w:jc w:val="center"/>
        <w:rPr>
          <w:b/>
          <w:bCs/>
          <w:spacing w:val="-6"/>
          <w:sz w:val="28"/>
          <w:szCs w:val="28"/>
        </w:rPr>
      </w:pPr>
      <w:r w:rsidRPr="00796236">
        <w:rPr>
          <w:b/>
          <w:bCs/>
          <w:spacing w:val="-6"/>
          <w:sz w:val="28"/>
          <w:szCs w:val="28"/>
        </w:rPr>
        <w:lastRenderedPageBreak/>
        <w:t>Основные выводы и результаты</w:t>
      </w:r>
    </w:p>
    <w:p w:rsidR="00F27E84" w:rsidRPr="00796236" w:rsidRDefault="00F27E84" w:rsidP="00B05989">
      <w:pPr>
        <w:pStyle w:val="a3"/>
        <w:numPr>
          <w:ilvl w:val="0"/>
          <w:numId w:val="13"/>
        </w:numPr>
        <w:tabs>
          <w:tab w:val="left" w:pos="-5812"/>
          <w:tab w:val="left" w:pos="924"/>
        </w:tabs>
        <w:autoSpaceDE w:val="0"/>
        <w:autoSpaceDN w:val="0"/>
        <w:adjustRightInd w:val="0"/>
        <w:ind w:left="0" w:right="-7" w:firstLine="644"/>
        <w:jc w:val="both"/>
        <w:rPr>
          <w:spacing w:val="-6"/>
        </w:rPr>
      </w:pPr>
      <w:r w:rsidRPr="00796236">
        <w:rPr>
          <w:spacing w:val="-6"/>
        </w:rPr>
        <w:t>Научный анализ организационного обеспечения инвестиционно-инновационной деятельности, а также всех сторон функционирования сложных с</w:t>
      </w:r>
      <w:r w:rsidRPr="00796236">
        <w:rPr>
          <w:spacing w:val="-6"/>
        </w:rPr>
        <w:t>и</w:t>
      </w:r>
      <w:r w:rsidRPr="00796236">
        <w:rPr>
          <w:spacing w:val="-6"/>
        </w:rPr>
        <w:t>стем, обеспечивающих эффективность инвестиционной деятельности, особенно а</w:t>
      </w:r>
      <w:r w:rsidRPr="00796236">
        <w:rPr>
          <w:spacing w:val="-6"/>
        </w:rPr>
        <w:t>к</w:t>
      </w:r>
      <w:r w:rsidRPr="00796236">
        <w:rPr>
          <w:spacing w:val="-6"/>
        </w:rPr>
        <w:t>туален в условиях современной России, когда экономическая ситуация является н</w:t>
      </w:r>
      <w:r w:rsidRPr="00796236">
        <w:rPr>
          <w:spacing w:val="-6"/>
        </w:rPr>
        <w:t>е</w:t>
      </w:r>
      <w:r w:rsidRPr="00796236">
        <w:rPr>
          <w:spacing w:val="-6"/>
        </w:rPr>
        <w:t>стабильной. При этом переход к эффективным способам управления (в том числе и инвестиционной деятельностью), адекватный динамично изменяющимся условиям внешней среды, можно назвать основным критерием успешного проведения упра</w:t>
      </w:r>
      <w:r w:rsidRPr="00796236">
        <w:rPr>
          <w:spacing w:val="-6"/>
        </w:rPr>
        <w:t>в</w:t>
      </w:r>
      <w:r w:rsidRPr="00796236">
        <w:rPr>
          <w:spacing w:val="-6"/>
        </w:rPr>
        <w:t>ленческих преобразований. Подобный переход возможен в рамках синергетической методологии, которая органично соединяет принципы системности и развития, что позволяет с определенной долей вероятности прогнозировать наступление нест</w:t>
      </w:r>
      <w:r w:rsidRPr="00796236">
        <w:rPr>
          <w:spacing w:val="-6"/>
        </w:rPr>
        <w:t>а</w:t>
      </w:r>
      <w:r w:rsidRPr="00796236">
        <w:rPr>
          <w:spacing w:val="-6"/>
        </w:rPr>
        <w:t>бильности процесса и предотвращать его негативные последствия.</w:t>
      </w:r>
    </w:p>
    <w:p w:rsidR="00F27E84" w:rsidRPr="00796236" w:rsidRDefault="00F27E84" w:rsidP="00B05989">
      <w:pPr>
        <w:pStyle w:val="a3"/>
        <w:numPr>
          <w:ilvl w:val="0"/>
          <w:numId w:val="13"/>
        </w:numPr>
        <w:shd w:val="clear" w:color="auto" w:fill="FFFFFF"/>
        <w:tabs>
          <w:tab w:val="left" w:pos="-5812"/>
          <w:tab w:val="left" w:pos="924"/>
        </w:tabs>
        <w:autoSpaceDE w:val="0"/>
        <w:autoSpaceDN w:val="0"/>
        <w:adjustRightInd w:val="0"/>
        <w:ind w:left="0" w:right="-7" w:firstLine="644"/>
        <w:jc w:val="both"/>
        <w:rPr>
          <w:spacing w:val="-6"/>
        </w:rPr>
      </w:pPr>
      <w:r w:rsidRPr="00796236">
        <w:rPr>
          <w:spacing w:val="-6"/>
        </w:rPr>
        <w:t>Разработанный механизм структурного и функционального анализа системы управления инвестиционными процессами в условиях риска позволяет получать с</w:t>
      </w:r>
      <w:r w:rsidRPr="00796236">
        <w:rPr>
          <w:spacing w:val="-6"/>
        </w:rPr>
        <w:t>и</w:t>
      </w:r>
      <w:r w:rsidRPr="00796236">
        <w:rPr>
          <w:spacing w:val="-6"/>
        </w:rPr>
        <w:t>нергетические эффекты и проводить оценку ее характеристик</w:t>
      </w:r>
      <w:r w:rsidR="00DF62FD">
        <w:rPr>
          <w:spacing w:val="-6"/>
        </w:rPr>
        <w:t xml:space="preserve"> </w:t>
      </w:r>
      <w:r w:rsidRPr="00796236">
        <w:rPr>
          <w:spacing w:val="-6"/>
        </w:rPr>
        <w:t>на базе взаимоде</w:t>
      </w:r>
      <w:r w:rsidRPr="00796236">
        <w:rPr>
          <w:spacing w:val="-6"/>
        </w:rPr>
        <w:t>й</w:t>
      </w:r>
      <w:r w:rsidRPr="00796236">
        <w:rPr>
          <w:spacing w:val="-6"/>
        </w:rPr>
        <w:t>ствий</w:t>
      </w:r>
      <w:r w:rsidR="00DF62FD">
        <w:rPr>
          <w:spacing w:val="-6"/>
        </w:rPr>
        <w:t xml:space="preserve"> </w:t>
      </w:r>
      <w:r w:rsidRPr="00796236">
        <w:rPr>
          <w:spacing w:val="-6"/>
        </w:rPr>
        <w:t xml:space="preserve">элементов. </w:t>
      </w:r>
      <w:proofErr w:type="gramStart"/>
      <w:r w:rsidRPr="00796236">
        <w:rPr>
          <w:spacing w:val="-6"/>
        </w:rPr>
        <w:t>При этом функциональный анализ представляет собой оценку д</w:t>
      </w:r>
      <w:r w:rsidRPr="00796236">
        <w:rPr>
          <w:spacing w:val="-6"/>
        </w:rPr>
        <w:t>и</w:t>
      </w:r>
      <w:r w:rsidRPr="00796236">
        <w:rPr>
          <w:spacing w:val="-6"/>
        </w:rPr>
        <w:t>намических характеристик на основе определенных закономерностей ее функцион</w:t>
      </w:r>
      <w:r w:rsidRPr="00796236">
        <w:rPr>
          <w:spacing w:val="-6"/>
        </w:rPr>
        <w:t>и</w:t>
      </w:r>
      <w:r w:rsidRPr="00796236">
        <w:rPr>
          <w:spacing w:val="-6"/>
        </w:rPr>
        <w:t>рования, а структурный анализ различных вариантов системы управления инвест</w:t>
      </w:r>
      <w:r w:rsidRPr="00796236">
        <w:rPr>
          <w:spacing w:val="-6"/>
        </w:rPr>
        <w:t>и</w:t>
      </w:r>
      <w:r w:rsidRPr="00796236">
        <w:rPr>
          <w:spacing w:val="-6"/>
        </w:rPr>
        <w:t>ционной деятельности на предприятии предполагает использование в качестве пок</w:t>
      </w:r>
      <w:r w:rsidRPr="00796236">
        <w:rPr>
          <w:spacing w:val="-6"/>
        </w:rPr>
        <w:t>а</w:t>
      </w:r>
      <w:r w:rsidRPr="00796236">
        <w:rPr>
          <w:spacing w:val="-6"/>
        </w:rPr>
        <w:t xml:space="preserve">зателей, во-первых, совокупность элементов, и возможных связей между ними, а также их характеристики и, во-вторых, те показатели выделенных структур, которые оказывают влияние на систему управления. </w:t>
      </w:r>
      <w:proofErr w:type="gramEnd"/>
    </w:p>
    <w:p w:rsidR="00F27E84" w:rsidRPr="00796236" w:rsidRDefault="00F27E84" w:rsidP="00B05989">
      <w:pPr>
        <w:pStyle w:val="a3"/>
        <w:numPr>
          <w:ilvl w:val="0"/>
          <w:numId w:val="13"/>
        </w:numPr>
        <w:tabs>
          <w:tab w:val="left" w:pos="-5812"/>
          <w:tab w:val="left" w:pos="924"/>
        </w:tabs>
        <w:autoSpaceDE w:val="0"/>
        <w:autoSpaceDN w:val="0"/>
        <w:adjustRightInd w:val="0"/>
        <w:ind w:left="0" w:right="-7" w:firstLine="644"/>
        <w:jc w:val="both"/>
        <w:rPr>
          <w:spacing w:val="-6"/>
          <w:highlight w:val="white"/>
        </w:rPr>
      </w:pPr>
      <w:r w:rsidRPr="00796236">
        <w:rPr>
          <w:spacing w:val="-6"/>
        </w:rPr>
        <w:t>Показано, что одним из важнейших достоинств теории нечетких множеств, основанных на совместном использовании качественных переменных и колич</w:t>
      </w:r>
      <w:r w:rsidRPr="00796236">
        <w:rPr>
          <w:spacing w:val="-6"/>
        </w:rPr>
        <w:t>е</w:t>
      </w:r>
      <w:r w:rsidRPr="00796236">
        <w:rPr>
          <w:spacing w:val="-6"/>
        </w:rPr>
        <w:t>ственных характеристик и его отличие от применяемой в аналогичных задачах те</w:t>
      </w:r>
      <w:r w:rsidRPr="00796236">
        <w:rPr>
          <w:spacing w:val="-6"/>
        </w:rPr>
        <w:t>о</w:t>
      </w:r>
      <w:r w:rsidRPr="00796236">
        <w:rPr>
          <w:spacing w:val="-6"/>
        </w:rPr>
        <w:t xml:space="preserve">рии вероятности, является то, что в нем учитываются все возможные сценарии и для каждого значения величины выходного параметра рассчитывается вероятность его достижения. </w:t>
      </w:r>
      <w:r w:rsidRPr="00796236">
        <w:rPr>
          <w:spacing w:val="-6"/>
          <w:highlight w:val="white"/>
        </w:rPr>
        <w:t>Нечеткие отношения позволяют создавать модели, отражающие пла</w:t>
      </w:r>
      <w:r w:rsidRPr="00796236">
        <w:rPr>
          <w:spacing w:val="-6"/>
          <w:highlight w:val="white"/>
        </w:rPr>
        <w:t>в</w:t>
      </w:r>
      <w:r w:rsidRPr="00796236">
        <w:rPr>
          <w:spacing w:val="-6"/>
          <w:highlight w:val="white"/>
        </w:rPr>
        <w:t>ные, постепенные изменения свойств, а также качественные функциональные зав</w:t>
      </w:r>
      <w:r w:rsidRPr="00796236">
        <w:rPr>
          <w:spacing w:val="-6"/>
          <w:highlight w:val="white"/>
        </w:rPr>
        <w:t>и</w:t>
      </w:r>
      <w:r w:rsidRPr="00796236">
        <w:rPr>
          <w:spacing w:val="-6"/>
          <w:highlight w:val="white"/>
        </w:rPr>
        <w:t>симости исследуемой системы.</w:t>
      </w:r>
    </w:p>
    <w:p w:rsidR="00F27E84" w:rsidRPr="00796236" w:rsidRDefault="00F27E84" w:rsidP="007F3E9B">
      <w:pPr>
        <w:tabs>
          <w:tab w:val="left" w:pos="-5812"/>
          <w:tab w:val="left" w:pos="924"/>
          <w:tab w:val="left" w:pos="994"/>
        </w:tabs>
        <w:ind w:right="-7" w:firstLine="644"/>
        <w:jc w:val="both"/>
        <w:rPr>
          <w:spacing w:val="-6"/>
          <w:sz w:val="28"/>
          <w:szCs w:val="28"/>
          <w:highlight w:val="white"/>
        </w:rPr>
      </w:pPr>
      <w:r w:rsidRPr="00796236">
        <w:rPr>
          <w:spacing w:val="-6"/>
          <w:sz w:val="28"/>
          <w:szCs w:val="28"/>
        </w:rPr>
        <w:t>4.</w:t>
      </w:r>
      <w:r w:rsidRPr="00796236">
        <w:rPr>
          <w:spacing w:val="-6"/>
          <w:sz w:val="28"/>
          <w:szCs w:val="28"/>
        </w:rPr>
        <w:tab/>
        <w:t>Для точного и эффективного управления инвестициями с учетом рисков фундаментальное значение имеет информационная система, которая приобретает первоочередное значение при капиталоемких и долгосрочных инвестициях. Это св</w:t>
      </w:r>
      <w:r w:rsidRPr="00796236">
        <w:rPr>
          <w:spacing w:val="-6"/>
          <w:sz w:val="28"/>
          <w:szCs w:val="28"/>
        </w:rPr>
        <w:t>я</w:t>
      </w:r>
      <w:r w:rsidRPr="00796236">
        <w:rPr>
          <w:spacing w:val="-6"/>
          <w:sz w:val="28"/>
          <w:szCs w:val="28"/>
        </w:rPr>
        <w:t>занно с тем, что риски сами по себе затрудняют учет силы и направление действия факторов, которые будут влиять на эффективность инвестиций в будущем. Предл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 xml:space="preserve">женный в работе </w:t>
      </w:r>
      <w:proofErr w:type="gramStart"/>
      <w:r w:rsidRPr="00796236">
        <w:rPr>
          <w:spacing w:val="-6"/>
          <w:sz w:val="28"/>
          <w:szCs w:val="28"/>
        </w:rPr>
        <w:t>методический подход</w:t>
      </w:r>
      <w:proofErr w:type="gramEnd"/>
      <w:r w:rsidRPr="00796236">
        <w:rPr>
          <w:spacing w:val="-6"/>
          <w:sz w:val="28"/>
          <w:szCs w:val="28"/>
        </w:rPr>
        <w:t xml:space="preserve"> к осуществлению процесса разработки и</w:t>
      </w:r>
      <w:r w:rsidRPr="00796236">
        <w:rPr>
          <w:spacing w:val="-6"/>
          <w:sz w:val="28"/>
          <w:szCs w:val="28"/>
        </w:rPr>
        <w:t>н</w:t>
      </w:r>
      <w:r w:rsidRPr="00796236">
        <w:rPr>
          <w:spacing w:val="-6"/>
          <w:sz w:val="28"/>
          <w:szCs w:val="28"/>
        </w:rPr>
        <w:t>формационной с</w:t>
      </w:r>
      <w:r w:rsidRPr="00796236">
        <w:rPr>
          <w:spacing w:val="-6"/>
          <w:sz w:val="28"/>
          <w:szCs w:val="28"/>
          <w:highlight w:val="white"/>
        </w:rPr>
        <w:t xml:space="preserve">истема управления </w:t>
      </w:r>
      <w:r w:rsidRPr="00796236">
        <w:rPr>
          <w:spacing w:val="-6"/>
          <w:sz w:val="28"/>
          <w:szCs w:val="28"/>
        </w:rPr>
        <w:t xml:space="preserve">обеспечивает оперативность управленческих решений, за счет оптимизации информационных потоков и дает возможность отобрать </w:t>
      </w:r>
      <w:r w:rsidRPr="00796236">
        <w:rPr>
          <w:spacing w:val="-6"/>
          <w:sz w:val="28"/>
          <w:szCs w:val="28"/>
          <w:highlight w:val="white"/>
        </w:rPr>
        <w:t>информацию, позволяющую определить уровень инвестиционных рисков</w:t>
      </w:r>
      <w:r w:rsidRPr="00796236">
        <w:rPr>
          <w:spacing w:val="-6"/>
          <w:sz w:val="28"/>
          <w:szCs w:val="28"/>
        </w:rPr>
        <w:t xml:space="preserve">, а также уменьшить стоимость и трудоемкость проводимых расчетов эффективности проекта. </w:t>
      </w:r>
    </w:p>
    <w:p w:rsidR="00F27E84" w:rsidRPr="00796236" w:rsidRDefault="00F27E84" w:rsidP="007F3E9B">
      <w:pPr>
        <w:tabs>
          <w:tab w:val="left" w:pos="-5812"/>
          <w:tab w:val="left" w:pos="924"/>
          <w:tab w:val="left" w:pos="994"/>
        </w:tabs>
        <w:ind w:right="-7" w:firstLine="644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5.</w:t>
      </w:r>
      <w:r w:rsidRPr="00796236">
        <w:rPr>
          <w:spacing w:val="-6"/>
          <w:sz w:val="28"/>
          <w:szCs w:val="28"/>
        </w:rPr>
        <w:tab/>
        <w:t>Разработанная с использованием нечетких множеств методика расчета э</w:t>
      </w:r>
      <w:r w:rsidRPr="00796236">
        <w:rPr>
          <w:spacing w:val="-6"/>
          <w:sz w:val="28"/>
          <w:szCs w:val="28"/>
        </w:rPr>
        <w:t>ф</w:t>
      </w:r>
      <w:r w:rsidRPr="00796236">
        <w:rPr>
          <w:spacing w:val="-6"/>
          <w:sz w:val="28"/>
          <w:szCs w:val="28"/>
        </w:rPr>
        <w:t xml:space="preserve">фективности предлагаемых инвестиционных проектов, учитывает взаимодействие как внутрисистемных факторов так и влияние на них внешней среды и обеспечивает </w:t>
      </w:r>
      <w:r w:rsidRPr="00796236">
        <w:rPr>
          <w:spacing w:val="-6"/>
          <w:sz w:val="28"/>
          <w:szCs w:val="28"/>
        </w:rPr>
        <w:lastRenderedPageBreak/>
        <w:t>синергетический эффект как результат согласованного действия факторов с учетом их весовых коэффициентов и формы функции принадлежности.</w:t>
      </w:r>
    </w:p>
    <w:p w:rsidR="00F27E84" w:rsidRPr="00796236" w:rsidRDefault="00F27E84" w:rsidP="00E436E7">
      <w:pPr>
        <w:pStyle w:val="a3"/>
        <w:tabs>
          <w:tab w:val="left" w:pos="-6096"/>
          <w:tab w:val="left" w:pos="-5954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0" w:firstLine="14"/>
        <w:jc w:val="center"/>
        <w:rPr>
          <w:b/>
          <w:bCs/>
          <w:spacing w:val="-6"/>
        </w:rPr>
      </w:pPr>
    </w:p>
    <w:p w:rsidR="00F27E84" w:rsidRPr="00796236" w:rsidRDefault="00F27E84" w:rsidP="00E436E7">
      <w:pPr>
        <w:pStyle w:val="a3"/>
        <w:tabs>
          <w:tab w:val="left" w:pos="-6096"/>
          <w:tab w:val="left" w:pos="-5954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0" w:firstLine="14"/>
        <w:jc w:val="center"/>
        <w:rPr>
          <w:b/>
          <w:bCs/>
          <w:spacing w:val="-6"/>
        </w:rPr>
      </w:pPr>
      <w:r w:rsidRPr="00796236">
        <w:rPr>
          <w:b/>
          <w:bCs/>
          <w:spacing w:val="-6"/>
        </w:rPr>
        <w:t>ОСНОВНЫЕ РАБОТЫ, ОПУБЛИКОВАННЫЕ ПО ТЕМЕ ДИССЕРТАЦИИ</w:t>
      </w:r>
    </w:p>
    <w:p w:rsidR="00F27E84" w:rsidRPr="00796236" w:rsidRDefault="00F27E84" w:rsidP="009408A8">
      <w:pPr>
        <w:pStyle w:val="a3"/>
        <w:tabs>
          <w:tab w:val="left" w:pos="-5954"/>
          <w:tab w:val="left" w:pos="-5812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0" w:firstLine="709"/>
        <w:jc w:val="center"/>
        <w:rPr>
          <w:b/>
          <w:bCs/>
          <w:spacing w:val="-6"/>
        </w:rPr>
      </w:pPr>
      <w:r w:rsidRPr="00796236">
        <w:rPr>
          <w:b/>
          <w:bCs/>
          <w:spacing w:val="-6"/>
        </w:rPr>
        <w:t>Публикации в ведущих рецензируемых научных журналах и изданиях, определенных ВАК РФ:</w:t>
      </w:r>
    </w:p>
    <w:p w:rsidR="00F27E84" w:rsidRPr="00796236" w:rsidRDefault="00F27E84" w:rsidP="00B05989">
      <w:pPr>
        <w:pStyle w:val="aa"/>
        <w:numPr>
          <w:ilvl w:val="0"/>
          <w:numId w:val="14"/>
        </w:numPr>
        <w:tabs>
          <w:tab w:val="left" w:pos="0"/>
          <w:tab w:val="left" w:pos="1064"/>
        </w:tabs>
        <w:spacing w:after="0"/>
        <w:ind w:left="0" w:firstLine="709"/>
        <w:jc w:val="both"/>
        <w:rPr>
          <w:spacing w:val="-6"/>
          <w:sz w:val="28"/>
          <w:szCs w:val="28"/>
        </w:rPr>
      </w:pPr>
      <w:proofErr w:type="spellStart"/>
      <w:r w:rsidRPr="00796236">
        <w:rPr>
          <w:spacing w:val="-6"/>
          <w:sz w:val="28"/>
          <w:szCs w:val="28"/>
        </w:rPr>
        <w:t>Самотина</w:t>
      </w:r>
      <w:proofErr w:type="spellEnd"/>
      <w:r w:rsidRPr="00796236">
        <w:rPr>
          <w:spacing w:val="-6"/>
          <w:sz w:val="28"/>
          <w:szCs w:val="28"/>
        </w:rPr>
        <w:t>, С.А. Роль инноваций в процессе формирования стратегии пр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 xml:space="preserve">мышленного предприятия [Текст]/ С.А. </w:t>
      </w:r>
      <w:proofErr w:type="spellStart"/>
      <w:r w:rsidRPr="00796236">
        <w:rPr>
          <w:spacing w:val="-6"/>
          <w:sz w:val="28"/>
          <w:szCs w:val="28"/>
        </w:rPr>
        <w:t>Самотина</w:t>
      </w:r>
      <w:proofErr w:type="spellEnd"/>
      <w:r w:rsidRPr="00796236">
        <w:rPr>
          <w:spacing w:val="-6"/>
          <w:sz w:val="28"/>
          <w:szCs w:val="28"/>
        </w:rPr>
        <w:t xml:space="preserve">, С.В. </w:t>
      </w:r>
      <w:proofErr w:type="spellStart"/>
      <w:r w:rsidRPr="00796236">
        <w:rPr>
          <w:spacing w:val="-6"/>
          <w:sz w:val="28"/>
          <w:szCs w:val="28"/>
        </w:rPr>
        <w:t>Шманёв</w:t>
      </w:r>
      <w:proofErr w:type="spellEnd"/>
      <w:r w:rsidRPr="00796236">
        <w:rPr>
          <w:spacing w:val="-6"/>
          <w:sz w:val="28"/>
          <w:szCs w:val="28"/>
        </w:rPr>
        <w:t xml:space="preserve">// Транспортное дело России.-2010.-№10(83) (0,7 </w:t>
      </w:r>
      <w:proofErr w:type="spellStart"/>
      <w:r w:rsidRPr="00796236">
        <w:rPr>
          <w:spacing w:val="-6"/>
          <w:sz w:val="28"/>
          <w:szCs w:val="28"/>
        </w:rPr>
        <w:t>п.л</w:t>
      </w:r>
      <w:proofErr w:type="spellEnd"/>
      <w:r w:rsidRPr="00796236">
        <w:rPr>
          <w:spacing w:val="-6"/>
          <w:sz w:val="28"/>
          <w:szCs w:val="28"/>
        </w:rPr>
        <w:t>., авт. 0,4п.</w:t>
      </w:r>
      <w:proofErr w:type="gramStart"/>
      <w:r w:rsidRPr="00796236">
        <w:rPr>
          <w:spacing w:val="-6"/>
          <w:sz w:val="28"/>
          <w:szCs w:val="28"/>
        </w:rPr>
        <w:t>л</w:t>
      </w:r>
      <w:proofErr w:type="gramEnd"/>
      <w:r w:rsidRPr="00796236">
        <w:rPr>
          <w:spacing w:val="-6"/>
          <w:sz w:val="28"/>
          <w:szCs w:val="28"/>
        </w:rPr>
        <w:t>.)</w:t>
      </w:r>
    </w:p>
    <w:p w:rsidR="00F27E84" w:rsidRPr="00796236" w:rsidRDefault="00F27E84" w:rsidP="00B05989">
      <w:pPr>
        <w:pStyle w:val="aa"/>
        <w:numPr>
          <w:ilvl w:val="0"/>
          <w:numId w:val="14"/>
        </w:numPr>
        <w:tabs>
          <w:tab w:val="left" w:pos="0"/>
          <w:tab w:val="left" w:pos="1064"/>
        </w:tabs>
        <w:spacing w:after="0"/>
        <w:ind w:left="0" w:firstLine="709"/>
        <w:jc w:val="both"/>
        <w:rPr>
          <w:spacing w:val="-6"/>
          <w:sz w:val="28"/>
          <w:szCs w:val="28"/>
        </w:rPr>
      </w:pPr>
      <w:proofErr w:type="spellStart"/>
      <w:r w:rsidRPr="00796236">
        <w:rPr>
          <w:spacing w:val="-6"/>
          <w:sz w:val="28"/>
          <w:szCs w:val="28"/>
        </w:rPr>
        <w:t>Самотина</w:t>
      </w:r>
      <w:proofErr w:type="spellEnd"/>
      <w:r w:rsidRPr="00796236">
        <w:rPr>
          <w:spacing w:val="-6"/>
          <w:sz w:val="28"/>
          <w:szCs w:val="28"/>
        </w:rPr>
        <w:t>,  С.А. Принятие управленческих решений в условиях неопред</w:t>
      </w:r>
      <w:r w:rsidRPr="00796236">
        <w:rPr>
          <w:spacing w:val="-6"/>
          <w:sz w:val="28"/>
          <w:szCs w:val="28"/>
        </w:rPr>
        <w:t>е</w:t>
      </w:r>
      <w:r w:rsidRPr="00796236">
        <w:rPr>
          <w:spacing w:val="-6"/>
          <w:sz w:val="28"/>
          <w:szCs w:val="28"/>
        </w:rPr>
        <w:t xml:space="preserve">ленности [Текст]/С.А. </w:t>
      </w:r>
      <w:proofErr w:type="spellStart"/>
      <w:r w:rsidRPr="00796236">
        <w:rPr>
          <w:spacing w:val="-6"/>
          <w:sz w:val="28"/>
          <w:szCs w:val="28"/>
        </w:rPr>
        <w:t>Самотина</w:t>
      </w:r>
      <w:proofErr w:type="spellEnd"/>
      <w:r w:rsidR="00AC5E8A">
        <w:rPr>
          <w:spacing w:val="-6"/>
          <w:sz w:val="28"/>
          <w:szCs w:val="28"/>
        </w:rPr>
        <w:t xml:space="preserve">, Е.В. Потапова </w:t>
      </w:r>
      <w:r w:rsidRPr="00796236">
        <w:rPr>
          <w:spacing w:val="-6"/>
          <w:sz w:val="28"/>
          <w:szCs w:val="28"/>
        </w:rPr>
        <w:t>// Инновационная экономика: и</w:t>
      </w:r>
      <w:r w:rsidRPr="00796236">
        <w:rPr>
          <w:spacing w:val="-6"/>
          <w:sz w:val="28"/>
          <w:szCs w:val="28"/>
        </w:rPr>
        <w:t>н</w:t>
      </w:r>
      <w:r w:rsidRPr="00796236">
        <w:rPr>
          <w:spacing w:val="-6"/>
          <w:sz w:val="28"/>
          <w:szCs w:val="28"/>
        </w:rPr>
        <w:t>формация, аналитика, прогноз.-2011.-№ 1(2) (0,</w:t>
      </w:r>
      <w:r w:rsidR="00AC5E8A">
        <w:rPr>
          <w:spacing w:val="-6"/>
          <w:sz w:val="28"/>
          <w:szCs w:val="28"/>
        </w:rPr>
        <w:t>7</w:t>
      </w:r>
      <w:r w:rsidRPr="00796236">
        <w:rPr>
          <w:spacing w:val="-6"/>
          <w:sz w:val="28"/>
          <w:szCs w:val="28"/>
        </w:rPr>
        <w:t xml:space="preserve"> </w:t>
      </w:r>
      <w:proofErr w:type="spellStart"/>
      <w:r w:rsidRPr="00796236">
        <w:rPr>
          <w:spacing w:val="-6"/>
          <w:sz w:val="28"/>
          <w:szCs w:val="28"/>
        </w:rPr>
        <w:t>п.л</w:t>
      </w:r>
      <w:proofErr w:type="spellEnd"/>
      <w:r w:rsidRPr="00796236">
        <w:rPr>
          <w:spacing w:val="-6"/>
          <w:sz w:val="28"/>
          <w:szCs w:val="28"/>
        </w:rPr>
        <w:t>.</w:t>
      </w:r>
      <w:r w:rsidR="00AC5E8A">
        <w:rPr>
          <w:spacing w:val="-6"/>
          <w:sz w:val="28"/>
          <w:szCs w:val="28"/>
        </w:rPr>
        <w:t xml:space="preserve">, авт. 0,6 </w:t>
      </w:r>
      <w:proofErr w:type="spellStart"/>
      <w:r w:rsidR="00AC5E8A">
        <w:rPr>
          <w:spacing w:val="-6"/>
          <w:sz w:val="28"/>
          <w:szCs w:val="28"/>
        </w:rPr>
        <w:t>п.</w:t>
      </w:r>
      <w:proofErr w:type="gramStart"/>
      <w:r w:rsidR="00AC5E8A">
        <w:rPr>
          <w:spacing w:val="-6"/>
          <w:sz w:val="28"/>
          <w:szCs w:val="28"/>
        </w:rPr>
        <w:t>л</w:t>
      </w:r>
      <w:proofErr w:type="spellEnd"/>
      <w:proofErr w:type="gramEnd"/>
      <w:r w:rsidR="00AC5E8A">
        <w:rPr>
          <w:spacing w:val="-6"/>
          <w:sz w:val="28"/>
          <w:szCs w:val="28"/>
        </w:rPr>
        <w:t>.</w:t>
      </w:r>
      <w:r w:rsidRPr="00796236">
        <w:rPr>
          <w:spacing w:val="-6"/>
          <w:sz w:val="28"/>
          <w:szCs w:val="28"/>
        </w:rPr>
        <w:t>)</w:t>
      </w:r>
    </w:p>
    <w:p w:rsidR="00F27E84" w:rsidRPr="00796236" w:rsidRDefault="00F27E84" w:rsidP="00B05989">
      <w:pPr>
        <w:pStyle w:val="a3"/>
        <w:numPr>
          <w:ilvl w:val="0"/>
          <w:numId w:val="14"/>
        </w:numPr>
        <w:shd w:val="clear" w:color="auto" w:fill="FFFFFF"/>
        <w:tabs>
          <w:tab w:val="left" w:pos="0"/>
          <w:tab w:val="left" w:pos="1064"/>
        </w:tabs>
        <w:ind w:left="0" w:firstLine="709"/>
        <w:jc w:val="both"/>
        <w:rPr>
          <w:spacing w:val="-6"/>
        </w:rPr>
      </w:pPr>
      <w:proofErr w:type="spellStart"/>
      <w:r w:rsidRPr="00796236">
        <w:rPr>
          <w:color w:val="000000"/>
          <w:spacing w:val="-6"/>
        </w:rPr>
        <w:t>Самотина</w:t>
      </w:r>
      <w:proofErr w:type="spellEnd"/>
      <w:r w:rsidRPr="00796236">
        <w:rPr>
          <w:color w:val="000000"/>
          <w:spacing w:val="-6"/>
        </w:rPr>
        <w:t>, С.А. Тенденции формирования и развития инновационной и</w:t>
      </w:r>
      <w:r w:rsidRPr="00796236">
        <w:rPr>
          <w:color w:val="000000"/>
          <w:spacing w:val="-6"/>
        </w:rPr>
        <w:t>н</w:t>
      </w:r>
      <w:r w:rsidRPr="00796236">
        <w:rPr>
          <w:color w:val="000000"/>
          <w:spacing w:val="-6"/>
        </w:rPr>
        <w:t>фраструктуры в Росси</w:t>
      </w:r>
      <w:proofErr w:type="gramStart"/>
      <w:r w:rsidRPr="00796236">
        <w:rPr>
          <w:color w:val="000000"/>
          <w:spacing w:val="-6"/>
        </w:rPr>
        <w:t>и</w:t>
      </w:r>
      <w:r w:rsidRPr="00796236">
        <w:rPr>
          <w:spacing w:val="-6"/>
        </w:rPr>
        <w:t>[</w:t>
      </w:r>
      <w:proofErr w:type="gramEnd"/>
      <w:r w:rsidRPr="00796236">
        <w:rPr>
          <w:spacing w:val="-6"/>
        </w:rPr>
        <w:t xml:space="preserve">Текст]/С.А. </w:t>
      </w:r>
      <w:proofErr w:type="spellStart"/>
      <w:r w:rsidRPr="00796236">
        <w:rPr>
          <w:spacing w:val="-6"/>
        </w:rPr>
        <w:t>Самотина</w:t>
      </w:r>
      <w:proofErr w:type="spellEnd"/>
      <w:r w:rsidRPr="00796236">
        <w:rPr>
          <w:spacing w:val="-6"/>
        </w:rPr>
        <w:t>// Вестник ОрелГИЭТ.-2011.-№4(18) (1,0п.л.)</w:t>
      </w:r>
    </w:p>
    <w:p w:rsidR="00F27E84" w:rsidRPr="00796236" w:rsidRDefault="00F27E84" w:rsidP="00B05989">
      <w:pPr>
        <w:pStyle w:val="a3"/>
        <w:numPr>
          <w:ilvl w:val="0"/>
          <w:numId w:val="14"/>
        </w:numPr>
        <w:shd w:val="clear" w:color="auto" w:fill="FFFFFF"/>
        <w:tabs>
          <w:tab w:val="left" w:pos="0"/>
          <w:tab w:val="left" w:pos="1064"/>
        </w:tabs>
        <w:ind w:left="0" w:firstLine="709"/>
        <w:jc w:val="both"/>
        <w:rPr>
          <w:spacing w:val="-6"/>
        </w:rPr>
      </w:pPr>
      <w:proofErr w:type="spellStart"/>
      <w:r w:rsidRPr="00796236">
        <w:rPr>
          <w:color w:val="000000"/>
          <w:spacing w:val="-6"/>
        </w:rPr>
        <w:t>Самотина</w:t>
      </w:r>
      <w:proofErr w:type="spellEnd"/>
      <w:r w:rsidRPr="00796236">
        <w:rPr>
          <w:color w:val="000000"/>
          <w:spacing w:val="-6"/>
        </w:rPr>
        <w:t>, С.А. Анализ основных тенденций формирования и направлений развития инновационной инфраструктуры в российской федерации</w:t>
      </w:r>
      <w:r w:rsidR="00AC5E8A">
        <w:rPr>
          <w:color w:val="000000"/>
          <w:spacing w:val="-6"/>
        </w:rPr>
        <w:t xml:space="preserve"> </w:t>
      </w:r>
      <w:r w:rsidRPr="00796236">
        <w:rPr>
          <w:spacing w:val="-6"/>
        </w:rPr>
        <w:t>[Текст]</w:t>
      </w:r>
      <w:r w:rsidRPr="00796236">
        <w:rPr>
          <w:color w:val="000000"/>
          <w:spacing w:val="-6"/>
        </w:rPr>
        <w:t xml:space="preserve">/С.А. </w:t>
      </w:r>
      <w:proofErr w:type="spellStart"/>
      <w:r w:rsidRPr="00796236">
        <w:rPr>
          <w:color w:val="000000"/>
          <w:spacing w:val="-6"/>
        </w:rPr>
        <w:t>С</w:t>
      </w:r>
      <w:r w:rsidRPr="00796236">
        <w:rPr>
          <w:color w:val="000000"/>
          <w:spacing w:val="-6"/>
        </w:rPr>
        <w:t>а</w:t>
      </w:r>
      <w:r w:rsidRPr="00796236">
        <w:rPr>
          <w:color w:val="000000"/>
          <w:spacing w:val="-6"/>
        </w:rPr>
        <w:t>мотина</w:t>
      </w:r>
      <w:proofErr w:type="spellEnd"/>
      <w:r w:rsidRPr="00796236">
        <w:rPr>
          <w:color w:val="000000"/>
          <w:spacing w:val="-6"/>
        </w:rPr>
        <w:t>//</w:t>
      </w:r>
      <w:r w:rsidRPr="00796236">
        <w:rPr>
          <w:spacing w:val="-6"/>
        </w:rPr>
        <w:t xml:space="preserve"> Инновационная экономика: информация, аналитика, прогноз, М.-2011.-№5-6(6) (0,6 </w:t>
      </w:r>
      <w:proofErr w:type="spellStart"/>
      <w:r w:rsidRPr="00796236">
        <w:rPr>
          <w:spacing w:val="-6"/>
        </w:rPr>
        <w:t>п.</w:t>
      </w:r>
      <w:proofErr w:type="gramStart"/>
      <w:r w:rsidRPr="00796236">
        <w:rPr>
          <w:spacing w:val="-6"/>
        </w:rPr>
        <w:t>л</w:t>
      </w:r>
      <w:proofErr w:type="spellEnd"/>
      <w:proofErr w:type="gramEnd"/>
      <w:r w:rsidRPr="00796236">
        <w:rPr>
          <w:spacing w:val="-6"/>
        </w:rPr>
        <w:t>.)</w:t>
      </w:r>
    </w:p>
    <w:p w:rsidR="00F27E84" w:rsidRPr="00796236" w:rsidRDefault="00F27E84" w:rsidP="00B05989">
      <w:pPr>
        <w:pStyle w:val="a3"/>
        <w:numPr>
          <w:ilvl w:val="0"/>
          <w:numId w:val="14"/>
        </w:numPr>
        <w:shd w:val="clear" w:color="auto" w:fill="FFFFFF"/>
        <w:tabs>
          <w:tab w:val="left" w:pos="0"/>
          <w:tab w:val="left" w:pos="1064"/>
        </w:tabs>
        <w:ind w:left="0" w:firstLine="709"/>
        <w:jc w:val="both"/>
        <w:rPr>
          <w:spacing w:val="-6"/>
        </w:rPr>
      </w:pPr>
      <w:proofErr w:type="spellStart"/>
      <w:r w:rsidRPr="00796236">
        <w:rPr>
          <w:spacing w:val="-6"/>
        </w:rPr>
        <w:t>Самотина</w:t>
      </w:r>
      <w:proofErr w:type="spellEnd"/>
      <w:r w:rsidRPr="00796236">
        <w:rPr>
          <w:spacing w:val="-6"/>
        </w:rPr>
        <w:t xml:space="preserve">, С.А. Инновационное развитие предприятия с учетом рисковых ситуаций [Текст]/С.А. </w:t>
      </w:r>
      <w:proofErr w:type="spellStart"/>
      <w:r w:rsidRPr="00796236">
        <w:rPr>
          <w:spacing w:val="-6"/>
        </w:rPr>
        <w:t>Самотина</w:t>
      </w:r>
      <w:proofErr w:type="spellEnd"/>
      <w:r w:rsidRPr="00796236">
        <w:rPr>
          <w:spacing w:val="-6"/>
        </w:rPr>
        <w:t xml:space="preserve">, </w:t>
      </w:r>
      <w:r w:rsidR="00AC5E8A" w:rsidRPr="00796236">
        <w:rPr>
          <w:spacing w:val="-6"/>
        </w:rPr>
        <w:t>Т.Н</w:t>
      </w:r>
      <w:r w:rsidR="00AC5E8A">
        <w:rPr>
          <w:spacing w:val="-6"/>
        </w:rPr>
        <w:t>.</w:t>
      </w:r>
      <w:r w:rsidR="00AC5E8A" w:rsidRPr="00796236">
        <w:rPr>
          <w:spacing w:val="-6"/>
        </w:rPr>
        <w:t xml:space="preserve"> </w:t>
      </w:r>
      <w:r w:rsidRPr="00796236">
        <w:rPr>
          <w:spacing w:val="-6"/>
        </w:rPr>
        <w:t xml:space="preserve">Егорова, </w:t>
      </w:r>
      <w:r w:rsidR="00AC5E8A" w:rsidRPr="00796236">
        <w:rPr>
          <w:spacing w:val="-6"/>
        </w:rPr>
        <w:t>Е.В</w:t>
      </w:r>
      <w:r w:rsidR="00AC5E8A">
        <w:rPr>
          <w:spacing w:val="-6"/>
        </w:rPr>
        <w:t>.</w:t>
      </w:r>
      <w:r w:rsidR="00AC5E8A" w:rsidRPr="00796236">
        <w:rPr>
          <w:spacing w:val="-6"/>
        </w:rPr>
        <w:t xml:space="preserve"> </w:t>
      </w:r>
      <w:proofErr w:type="spellStart"/>
      <w:r w:rsidRPr="00796236">
        <w:rPr>
          <w:spacing w:val="-6"/>
        </w:rPr>
        <w:t>Домогатская</w:t>
      </w:r>
      <w:proofErr w:type="spellEnd"/>
      <w:r w:rsidRPr="00796236">
        <w:rPr>
          <w:spacing w:val="-6"/>
        </w:rPr>
        <w:t xml:space="preserve">// Инновационная экономика: информация, аналитика, прогнозы.-2012.- №3(8) (0,8 </w:t>
      </w:r>
      <w:proofErr w:type="spellStart"/>
      <w:r w:rsidRPr="00796236">
        <w:rPr>
          <w:spacing w:val="-6"/>
        </w:rPr>
        <w:t>п.л</w:t>
      </w:r>
      <w:proofErr w:type="spellEnd"/>
      <w:r w:rsidRPr="00796236">
        <w:rPr>
          <w:spacing w:val="-6"/>
        </w:rPr>
        <w:t xml:space="preserve">., авт. 0,4 </w:t>
      </w:r>
      <w:proofErr w:type="spellStart"/>
      <w:r w:rsidRPr="00796236">
        <w:rPr>
          <w:spacing w:val="-6"/>
        </w:rPr>
        <w:t>п.</w:t>
      </w:r>
      <w:proofErr w:type="gramStart"/>
      <w:r w:rsidRPr="00796236">
        <w:rPr>
          <w:spacing w:val="-6"/>
        </w:rPr>
        <w:t>л</w:t>
      </w:r>
      <w:proofErr w:type="spellEnd"/>
      <w:proofErr w:type="gramEnd"/>
      <w:r w:rsidRPr="00796236">
        <w:rPr>
          <w:spacing w:val="-6"/>
        </w:rPr>
        <w:t>.)</w:t>
      </w:r>
    </w:p>
    <w:p w:rsidR="00F27E84" w:rsidRPr="00796236" w:rsidRDefault="00F27E84" w:rsidP="00B05989">
      <w:pPr>
        <w:pStyle w:val="a3"/>
        <w:numPr>
          <w:ilvl w:val="0"/>
          <w:numId w:val="14"/>
        </w:numPr>
        <w:shd w:val="clear" w:color="auto" w:fill="FFFFFF"/>
        <w:tabs>
          <w:tab w:val="left" w:pos="0"/>
          <w:tab w:val="left" w:pos="1064"/>
        </w:tabs>
        <w:ind w:left="0" w:firstLine="709"/>
        <w:jc w:val="both"/>
        <w:rPr>
          <w:spacing w:val="-6"/>
        </w:rPr>
      </w:pPr>
      <w:proofErr w:type="spellStart"/>
      <w:r w:rsidRPr="00796236">
        <w:rPr>
          <w:spacing w:val="-6"/>
        </w:rPr>
        <w:t>Самотина</w:t>
      </w:r>
      <w:proofErr w:type="spellEnd"/>
      <w:r w:rsidRPr="00796236">
        <w:rPr>
          <w:spacing w:val="-6"/>
        </w:rPr>
        <w:t>, С.А. Инновационная деятельность как фактор конкурентосп</w:t>
      </w:r>
      <w:r w:rsidRPr="00796236">
        <w:rPr>
          <w:spacing w:val="-6"/>
        </w:rPr>
        <w:t>о</w:t>
      </w:r>
      <w:r w:rsidRPr="00796236">
        <w:rPr>
          <w:spacing w:val="-6"/>
        </w:rPr>
        <w:t xml:space="preserve">собности предприятия [Текст]/ С.А. </w:t>
      </w:r>
      <w:proofErr w:type="spellStart"/>
      <w:r w:rsidRPr="00796236">
        <w:rPr>
          <w:spacing w:val="-6"/>
        </w:rPr>
        <w:t>Самотина</w:t>
      </w:r>
      <w:proofErr w:type="spellEnd"/>
      <w:r w:rsidRPr="00796236">
        <w:rPr>
          <w:spacing w:val="-6"/>
        </w:rPr>
        <w:t>, Т.Н. Егорова// Инновационная эк</w:t>
      </w:r>
      <w:r w:rsidRPr="00796236">
        <w:rPr>
          <w:spacing w:val="-6"/>
        </w:rPr>
        <w:t>о</w:t>
      </w:r>
      <w:r w:rsidRPr="00796236">
        <w:rPr>
          <w:spacing w:val="-6"/>
        </w:rPr>
        <w:t>номика: информация, аналитика, прогнозы..-2012.- №3(0,7п.л., авт. 0,3п.</w:t>
      </w:r>
      <w:proofErr w:type="gramStart"/>
      <w:r w:rsidRPr="00796236">
        <w:rPr>
          <w:spacing w:val="-6"/>
        </w:rPr>
        <w:t>л</w:t>
      </w:r>
      <w:proofErr w:type="gramEnd"/>
      <w:r w:rsidRPr="00796236">
        <w:rPr>
          <w:spacing w:val="-6"/>
        </w:rPr>
        <w:t>.)</w:t>
      </w:r>
    </w:p>
    <w:p w:rsidR="00F27E84" w:rsidRPr="00796236" w:rsidRDefault="00F27E84" w:rsidP="000F7873">
      <w:pPr>
        <w:pStyle w:val="a3"/>
        <w:ind w:left="0" w:firstLine="709"/>
        <w:rPr>
          <w:b/>
          <w:bCs/>
          <w:spacing w:val="-6"/>
        </w:rPr>
      </w:pPr>
      <w:r w:rsidRPr="00796236">
        <w:rPr>
          <w:b/>
          <w:bCs/>
          <w:spacing w:val="-6"/>
        </w:rPr>
        <w:t>Статьи в сборниках, журналах и другие публикации:</w:t>
      </w:r>
    </w:p>
    <w:p w:rsidR="00F27E84" w:rsidRPr="00796236" w:rsidRDefault="00F27E84" w:rsidP="00B05989">
      <w:pPr>
        <w:pStyle w:val="a3"/>
        <w:numPr>
          <w:ilvl w:val="0"/>
          <w:numId w:val="14"/>
        </w:numPr>
        <w:shd w:val="clear" w:color="auto" w:fill="FFFFFF"/>
        <w:tabs>
          <w:tab w:val="left" w:pos="1008"/>
        </w:tabs>
        <w:ind w:left="0" w:firstLine="709"/>
        <w:jc w:val="both"/>
        <w:rPr>
          <w:spacing w:val="-6"/>
        </w:rPr>
      </w:pPr>
      <w:proofErr w:type="spellStart"/>
      <w:r w:rsidRPr="00796236">
        <w:rPr>
          <w:spacing w:val="-6"/>
        </w:rPr>
        <w:t>Самотина</w:t>
      </w:r>
      <w:proofErr w:type="spellEnd"/>
      <w:r w:rsidRPr="00796236">
        <w:rPr>
          <w:spacing w:val="-6"/>
        </w:rPr>
        <w:t xml:space="preserve">, С.А. </w:t>
      </w:r>
      <w:bookmarkStart w:id="2" w:name="_Toc250838918"/>
      <w:r w:rsidRPr="00796236">
        <w:rPr>
          <w:spacing w:val="-6"/>
        </w:rPr>
        <w:t>Системно-синергетический подход к процессу управления  на промышленном предприятии</w:t>
      </w:r>
      <w:bookmarkEnd w:id="2"/>
      <w:r w:rsidRPr="00796236">
        <w:rPr>
          <w:spacing w:val="-6"/>
        </w:rPr>
        <w:t xml:space="preserve"> [Текст]/С.А. </w:t>
      </w:r>
      <w:proofErr w:type="spellStart"/>
      <w:r w:rsidRPr="00796236">
        <w:rPr>
          <w:spacing w:val="-6"/>
        </w:rPr>
        <w:t>Самотина</w:t>
      </w:r>
      <w:proofErr w:type="spellEnd"/>
      <w:r w:rsidRPr="00796236">
        <w:rPr>
          <w:spacing w:val="-6"/>
        </w:rPr>
        <w:t>// Вестник Московского эк</w:t>
      </w:r>
      <w:r w:rsidRPr="00796236">
        <w:rPr>
          <w:spacing w:val="-6"/>
        </w:rPr>
        <w:t>о</w:t>
      </w:r>
      <w:r w:rsidRPr="00796236">
        <w:rPr>
          <w:spacing w:val="-6"/>
        </w:rPr>
        <w:t xml:space="preserve">номического института. М.: ИИН МЭИ.- 2009.- №2 (0,6 </w:t>
      </w:r>
      <w:proofErr w:type="spellStart"/>
      <w:r w:rsidRPr="00796236">
        <w:rPr>
          <w:spacing w:val="-6"/>
        </w:rPr>
        <w:t>п.</w:t>
      </w:r>
      <w:proofErr w:type="gramStart"/>
      <w:r w:rsidRPr="00796236">
        <w:rPr>
          <w:spacing w:val="-6"/>
        </w:rPr>
        <w:t>л</w:t>
      </w:r>
      <w:proofErr w:type="spellEnd"/>
      <w:proofErr w:type="gramEnd"/>
      <w:r w:rsidRPr="00796236">
        <w:rPr>
          <w:spacing w:val="-6"/>
        </w:rPr>
        <w:t>.)</w:t>
      </w:r>
    </w:p>
    <w:p w:rsidR="00F27E84" w:rsidRPr="00796236" w:rsidRDefault="00F27E84" w:rsidP="00B05989">
      <w:pPr>
        <w:pStyle w:val="a3"/>
        <w:numPr>
          <w:ilvl w:val="0"/>
          <w:numId w:val="14"/>
        </w:numPr>
        <w:tabs>
          <w:tab w:val="left" w:pos="1008"/>
        </w:tabs>
        <w:ind w:left="0" w:firstLine="709"/>
        <w:jc w:val="both"/>
        <w:rPr>
          <w:spacing w:val="-6"/>
        </w:rPr>
      </w:pPr>
      <w:proofErr w:type="spellStart"/>
      <w:r w:rsidRPr="00796236">
        <w:rPr>
          <w:spacing w:val="-6"/>
        </w:rPr>
        <w:t>Самотина</w:t>
      </w:r>
      <w:proofErr w:type="spellEnd"/>
      <w:r w:rsidRPr="00796236">
        <w:rPr>
          <w:spacing w:val="-6"/>
        </w:rPr>
        <w:t>, С.А.</w:t>
      </w:r>
      <w:r w:rsidR="008E092D" w:rsidRPr="00796236">
        <w:rPr>
          <w:spacing w:val="-6"/>
        </w:rPr>
        <w:t xml:space="preserve"> </w:t>
      </w:r>
      <w:r w:rsidRPr="00796236">
        <w:rPr>
          <w:spacing w:val="-6"/>
        </w:rPr>
        <w:t>Теоретико-методологические подходы к процессу управл</w:t>
      </w:r>
      <w:r w:rsidRPr="00796236">
        <w:rPr>
          <w:spacing w:val="-6"/>
        </w:rPr>
        <w:t>е</w:t>
      </w:r>
      <w:r w:rsidRPr="00796236">
        <w:rPr>
          <w:spacing w:val="-6"/>
        </w:rPr>
        <w:t xml:space="preserve">ния организацией (промышленным предприятием) [Текст]/С.А. </w:t>
      </w:r>
      <w:proofErr w:type="spellStart"/>
      <w:r w:rsidRPr="00796236">
        <w:rPr>
          <w:spacing w:val="-6"/>
        </w:rPr>
        <w:t>Самотина</w:t>
      </w:r>
      <w:proofErr w:type="spellEnd"/>
      <w:r w:rsidRPr="00796236">
        <w:rPr>
          <w:spacing w:val="-6"/>
        </w:rPr>
        <w:t xml:space="preserve">, С.В. </w:t>
      </w:r>
      <w:proofErr w:type="spellStart"/>
      <w:r w:rsidRPr="00796236">
        <w:rPr>
          <w:spacing w:val="-6"/>
        </w:rPr>
        <w:t>Шманёв</w:t>
      </w:r>
      <w:proofErr w:type="spellEnd"/>
      <w:r w:rsidRPr="00796236">
        <w:rPr>
          <w:spacing w:val="-6"/>
        </w:rPr>
        <w:t>// Кризис и посткризисное развитие экономики страны и м</w:t>
      </w:r>
      <w:r w:rsidRPr="00796236">
        <w:rPr>
          <w:spacing w:val="-6"/>
        </w:rPr>
        <w:t>и</w:t>
      </w:r>
      <w:r w:rsidRPr="00796236">
        <w:rPr>
          <w:spacing w:val="-6"/>
        </w:rPr>
        <w:t xml:space="preserve">ра/Международная научно-практическая интернет-конференция Орел, 29 ноября,-2010.- (0,4 </w:t>
      </w:r>
      <w:proofErr w:type="spellStart"/>
      <w:r w:rsidRPr="00796236">
        <w:rPr>
          <w:spacing w:val="-6"/>
        </w:rPr>
        <w:t>п.л</w:t>
      </w:r>
      <w:proofErr w:type="spellEnd"/>
      <w:r w:rsidRPr="00796236">
        <w:rPr>
          <w:spacing w:val="-6"/>
        </w:rPr>
        <w:t xml:space="preserve">., авт. 0,2 </w:t>
      </w:r>
      <w:proofErr w:type="spellStart"/>
      <w:r w:rsidRPr="00796236">
        <w:rPr>
          <w:spacing w:val="-6"/>
        </w:rPr>
        <w:t>п.</w:t>
      </w:r>
      <w:proofErr w:type="gramStart"/>
      <w:r w:rsidRPr="00796236">
        <w:rPr>
          <w:spacing w:val="-6"/>
        </w:rPr>
        <w:t>л</w:t>
      </w:r>
      <w:proofErr w:type="spellEnd"/>
      <w:proofErr w:type="gramEnd"/>
      <w:r w:rsidRPr="00796236">
        <w:rPr>
          <w:spacing w:val="-6"/>
        </w:rPr>
        <w:t>.)</w:t>
      </w:r>
    </w:p>
    <w:p w:rsidR="00F27E84" w:rsidRPr="00796236" w:rsidRDefault="00867731" w:rsidP="000F7873">
      <w:pPr>
        <w:shd w:val="clear" w:color="auto" w:fill="FFFFFF"/>
        <w:ind w:firstLine="709"/>
        <w:jc w:val="both"/>
        <w:rPr>
          <w:caps/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9</w:t>
      </w:r>
      <w:r w:rsidR="00F27E84" w:rsidRPr="00796236">
        <w:rPr>
          <w:spacing w:val="-6"/>
          <w:sz w:val="28"/>
          <w:szCs w:val="28"/>
        </w:rPr>
        <w:t>.Самотина, С.А. Хаотические процессы инновационной деятельности в эк</w:t>
      </w:r>
      <w:r w:rsidR="00F27E84" w:rsidRPr="00796236">
        <w:rPr>
          <w:spacing w:val="-6"/>
          <w:sz w:val="28"/>
          <w:szCs w:val="28"/>
        </w:rPr>
        <w:t>о</w:t>
      </w:r>
      <w:r w:rsidR="00F27E84" w:rsidRPr="00796236">
        <w:rPr>
          <w:spacing w:val="-6"/>
          <w:sz w:val="28"/>
          <w:szCs w:val="28"/>
        </w:rPr>
        <w:t>номическом анализе и их прогнозирование [Текст]</w:t>
      </w:r>
      <w:r w:rsidR="00F27E84" w:rsidRPr="00796236">
        <w:rPr>
          <w:caps/>
          <w:spacing w:val="-6"/>
          <w:sz w:val="28"/>
          <w:szCs w:val="28"/>
        </w:rPr>
        <w:t xml:space="preserve">/ </w:t>
      </w:r>
      <w:proofErr w:type="spellStart"/>
      <w:r w:rsidR="00F27E84" w:rsidRPr="00796236">
        <w:rPr>
          <w:caps/>
          <w:spacing w:val="-6"/>
          <w:sz w:val="28"/>
          <w:szCs w:val="28"/>
        </w:rPr>
        <w:t>С.А.</w:t>
      </w:r>
      <w:r w:rsidR="00F27E84" w:rsidRPr="00796236">
        <w:rPr>
          <w:spacing w:val="-6"/>
          <w:sz w:val="28"/>
          <w:szCs w:val="28"/>
        </w:rPr>
        <w:t>Самотина</w:t>
      </w:r>
      <w:proofErr w:type="spellEnd"/>
      <w:r w:rsidR="00F27E84" w:rsidRPr="00796236">
        <w:rPr>
          <w:spacing w:val="-6"/>
          <w:sz w:val="28"/>
          <w:szCs w:val="28"/>
        </w:rPr>
        <w:t xml:space="preserve">// Вестник НИИ развития профессионального образования. Серия «Экономика и управление». М.: НИЦ НИИРПО.- 2010.- Вып.2(6) (0,4 </w:t>
      </w:r>
      <w:proofErr w:type="spellStart"/>
      <w:r w:rsidR="00F27E84" w:rsidRPr="00796236">
        <w:rPr>
          <w:spacing w:val="-6"/>
          <w:sz w:val="28"/>
          <w:szCs w:val="28"/>
        </w:rPr>
        <w:t>п.</w:t>
      </w:r>
      <w:proofErr w:type="gramStart"/>
      <w:r w:rsidR="00F27E84" w:rsidRPr="00796236">
        <w:rPr>
          <w:spacing w:val="-6"/>
          <w:sz w:val="28"/>
          <w:szCs w:val="28"/>
        </w:rPr>
        <w:t>л</w:t>
      </w:r>
      <w:proofErr w:type="spellEnd"/>
      <w:proofErr w:type="gramEnd"/>
      <w:r w:rsidR="00F27E84" w:rsidRPr="00796236">
        <w:rPr>
          <w:spacing w:val="-6"/>
          <w:sz w:val="28"/>
          <w:szCs w:val="28"/>
        </w:rPr>
        <w:t>.)</w:t>
      </w:r>
    </w:p>
    <w:p w:rsidR="00F27E84" w:rsidRPr="00796236" w:rsidRDefault="00F27E84" w:rsidP="000F7873">
      <w:pPr>
        <w:pStyle w:val="a3"/>
        <w:ind w:left="0" w:firstLine="709"/>
        <w:jc w:val="both"/>
        <w:rPr>
          <w:spacing w:val="-6"/>
        </w:rPr>
      </w:pPr>
      <w:r w:rsidRPr="00796236">
        <w:rPr>
          <w:spacing w:val="-6"/>
        </w:rPr>
        <w:t>1</w:t>
      </w:r>
      <w:r w:rsidR="00867731">
        <w:rPr>
          <w:spacing w:val="-6"/>
        </w:rPr>
        <w:t>0</w:t>
      </w:r>
      <w:r w:rsidRPr="00796236">
        <w:rPr>
          <w:spacing w:val="-6"/>
        </w:rPr>
        <w:t xml:space="preserve">. </w:t>
      </w:r>
      <w:proofErr w:type="spellStart"/>
      <w:r w:rsidRPr="00796236">
        <w:rPr>
          <w:spacing w:val="-6"/>
        </w:rPr>
        <w:t>Самотина</w:t>
      </w:r>
      <w:proofErr w:type="spellEnd"/>
      <w:r w:rsidRPr="00796236">
        <w:rPr>
          <w:spacing w:val="-6"/>
        </w:rPr>
        <w:t xml:space="preserve">, С.А. Инновационное развитие экономики России [Текст]/С.А. </w:t>
      </w:r>
      <w:proofErr w:type="spellStart"/>
      <w:r w:rsidRPr="00796236">
        <w:rPr>
          <w:spacing w:val="-6"/>
        </w:rPr>
        <w:t>Самотина</w:t>
      </w:r>
      <w:proofErr w:type="spellEnd"/>
      <w:r w:rsidRPr="00796236">
        <w:rPr>
          <w:spacing w:val="-6"/>
        </w:rPr>
        <w:t xml:space="preserve">//С.А. </w:t>
      </w:r>
      <w:proofErr w:type="spellStart"/>
      <w:r w:rsidRPr="00796236">
        <w:rPr>
          <w:spacing w:val="-6"/>
        </w:rPr>
        <w:t>Самотина</w:t>
      </w:r>
      <w:proofErr w:type="spellEnd"/>
      <w:r w:rsidRPr="00796236">
        <w:rPr>
          <w:spacing w:val="-6"/>
        </w:rPr>
        <w:t xml:space="preserve">, Е.В. Потапова// </w:t>
      </w:r>
      <w:proofErr w:type="spellStart"/>
      <w:r w:rsidRPr="00796236">
        <w:rPr>
          <w:spacing w:val="-6"/>
          <w:lang w:val="en-US"/>
        </w:rPr>
        <w:t>Problemiattualidellecon</w:t>
      </w:r>
      <w:r w:rsidRPr="00796236">
        <w:rPr>
          <w:spacing w:val="-6"/>
          <w:lang w:val="en-US"/>
        </w:rPr>
        <w:t>o</w:t>
      </w:r>
      <w:r w:rsidRPr="00796236">
        <w:rPr>
          <w:spacing w:val="-6"/>
          <w:lang w:val="en-US"/>
        </w:rPr>
        <w:t>mia</w:t>
      </w:r>
      <w:proofErr w:type="spellEnd"/>
      <w:r w:rsidRPr="00796236">
        <w:rPr>
          <w:spacing w:val="-6"/>
        </w:rPr>
        <w:t>/</w:t>
      </w:r>
      <w:proofErr w:type="spellStart"/>
      <w:r w:rsidRPr="00796236">
        <w:rPr>
          <w:spacing w:val="-6"/>
          <w:lang w:val="en-US"/>
        </w:rPr>
        <w:t>cjnferenzainternazionalescientifica</w:t>
      </w:r>
      <w:proofErr w:type="spellEnd"/>
      <w:r w:rsidR="008E092D" w:rsidRPr="00796236">
        <w:rPr>
          <w:spacing w:val="-6"/>
        </w:rPr>
        <w:t xml:space="preserve"> </w:t>
      </w:r>
      <w:r w:rsidRPr="00796236">
        <w:rPr>
          <w:spacing w:val="-6"/>
          <w:lang w:val="en-US"/>
        </w:rPr>
        <w:t>Roma</w:t>
      </w:r>
      <w:r w:rsidRPr="00796236">
        <w:rPr>
          <w:spacing w:val="-6"/>
        </w:rPr>
        <w:t>-</w:t>
      </w:r>
      <w:r w:rsidRPr="00796236">
        <w:rPr>
          <w:spacing w:val="-6"/>
          <w:lang w:val="en-US"/>
        </w:rPr>
        <w:t>Rimini</w:t>
      </w:r>
      <w:r w:rsidRPr="00796236">
        <w:rPr>
          <w:spacing w:val="-6"/>
        </w:rPr>
        <w:t>(</w:t>
      </w:r>
      <w:r w:rsidRPr="00796236">
        <w:rPr>
          <w:spacing w:val="-6"/>
          <w:lang w:val="en-US"/>
        </w:rPr>
        <w:t>Italia</w:t>
      </w:r>
      <w:r w:rsidRPr="00796236">
        <w:rPr>
          <w:spacing w:val="-6"/>
        </w:rPr>
        <w:t xml:space="preserve">)- 20-27 </w:t>
      </w:r>
      <w:proofErr w:type="spellStart"/>
      <w:r w:rsidRPr="00796236">
        <w:rPr>
          <w:spacing w:val="-6"/>
          <w:lang w:val="en-US"/>
        </w:rPr>
        <w:t>aprile</w:t>
      </w:r>
      <w:proofErr w:type="spellEnd"/>
      <w:r w:rsidRPr="00796236">
        <w:rPr>
          <w:spacing w:val="-6"/>
        </w:rPr>
        <w:t xml:space="preserve">.- </w:t>
      </w:r>
      <w:proofErr w:type="spellStart"/>
      <w:r w:rsidRPr="00796236">
        <w:rPr>
          <w:spacing w:val="-6"/>
          <w:lang w:val="en-US"/>
        </w:rPr>
        <w:t>ATSItalia</w:t>
      </w:r>
      <w:r w:rsidRPr="00796236">
        <w:rPr>
          <w:spacing w:val="-6"/>
          <w:lang w:val="en-US"/>
        </w:rPr>
        <w:t>E</w:t>
      </w:r>
      <w:r w:rsidRPr="00796236">
        <w:rPr>
          <w:spacing w:val="-6"/>
          <w:lang w:val="en-US"/>
        </w:rPr>
        <w:t>ditriceRoma</w:t>
      </w:r>
      <w:proofErr w:type="spellEnd"/>
      <w:proofErr w:type="gramStart"/>
      <w:r w:rsidRPr="00796236">
        <w:rPr>
          <w:spacing w:val="-6"/>
        </w:rPr>
        <w:t>,-</w:t>
      </w:r>
      <w:proofErr w:type="gramEnd"/>
      <w:r w:rsidRPr="00796236">
        <w:rPr>
          <w:spacing w:val="-6"/>
        </w:rPr>
        <w:t xml:space="preserve"> 2011.-(0,3 </w:t>
      </w:r>
      <w:proofErr w:type="spellStart"/>
      <w:r w:rsidRPr="00796236">
        <w:rPr>
          <w:spacing w:val="-6"/>
        </w:rPr>
        <w:t>п.л</w:t>
      </w:r>
      <w:proofErr w:type="spellEnd"/>
      <w:r w:rsidRPr="00796236">
        <w:rPr>
          <w:spacing w:val="-6"/>
        </w:rPr>
        <w:t xml:space="preserve">., авт. 0,2 </w:t>
      </w:r>
      <w:proofErr w:type="spellStart"/>
      <w:r w:rsidRPr="00796236">
        <w:rPr>
          <w:spacing w:val="-6"/>
        </w:rPr>
        <w:t>п.л</w:t>
      </w:r>
      <w:proofErr w:type="spellEnd"/>
      <w:r w:rsidRPr="00796236">
        <w:rPr>
          <w:spacing w:val="-6"/>
        </w:rPr>
        <w:t>.)</w:t>
      </w:r>
      <w:r w:rsidRPr="00796236">
        <w:rPr>
          <w:spacing w:val="-6"/>
          <w:position w:val="-10"/>
          <w:lang w:val="en-US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8pt" o:ole="">
            <v:imagedata r:id="rId22" o:title=""/>
          </v:shape>
          <o:OLEObject Type="Embed" ProgID="Equation.DSMT4" ShapeID="_x0000_i1025" DrawAspect="Content" ObjectID="_1427744251" r:id="rId23"/>
        </w:object>
      </w:r>
    </w:p>
    <w:p w:rsidR="00F27E84" w:rsidRPr="00796236" w:rsidRDefault="00F27E84" w:rsidP="00F94CA7">
      <w:pPr>
        <w:pStyle w:val="aa"/>
        <w:spacing w:after="0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1</w:t>
      </w:r>
      <w:r w:rsidR="00867731">
        <w:rPr>
          <w:spacing w:val="-6"/>
          <w:sz w:val="28"/>
          <w:szCs w:val="28"/>
        </w:rPr>
        <w:t>1</w:t>
      </w:r>
      <w:r w:rsidRPr="00796236">
        <w:rPr>
          <w:spacing w:val="-6"/>
          <w:sz w:val="28"/>
          <w:szCs w:val="28"/>
        </w:rPr>
        <w:t xml:space="preserve">. </w:t>
      </w:r>
      <w:proofErr w:type="spellStart"/>
      <w:r w:rsidRPr="00796236">
        <w:rPr>
          <w:spacing w:val="-6"/>
          <w:sz w:val="28"/>
          <w:szCs w:val="28"/>
        </w:rPr>
        <w:t>Самотина</w:t>
      </w:r>
      <w:proofErr w:type="spellEnd"/>
      <w:r w:rsidRPr="00796236">
        <w:rPr>
          <w:spacing w:val="-6"/>
          <w:sz w:val="28"/>
          <w:szCs w:val="28"/>
        </w:rPr>
        <w:t>, С.А. Управление инновациями на основе концепции расслое</w:t>
      </w:r>
      <w:r w:rsidRPr="00796236">
        <w:rPr>
          <w:spacing w:val="-6"/>
          <w:sz w:val="28"/>
          <w:szCs w:val="28"/>
        </w:rPr>
        <w:t>н</w:t>
      </w:r>
      <w:r w:rsidRPr="00796236">
        <w:rPr>
          <w:spacing w:val="-6"/>
          <w:sz w:val="28"/>
          <w:szCs w:val="28"/>
        </w:rPr>
        <w:t xml:space="preserve">ных экономических пространств [Текст]/С.А. </w:t>
      </w:r>
      <w:proofErr w:type="spellStart"/>
      <w:r w:rsidRPr="00796236">
        <w:rPr>
          <w:spacing w:val="-6"/>
          <w:sz w:val="28"/>
          <w:szCs w:val="28"/>
        </w:rPr>
        <w:t>Самотина</w:t>
      </w:r>
      <w:proofErr w:type="spellEnd"/>
      <w:r w:rsidR="008E092D" w:rsidRPr="00796236">
        <w:rPr>
          <w:spacing w:val="-6"/>
          <w:sz w:val="28"/>
          <w:szCs w:val="28"/>
        </w:rPr>
        <w:t xml:space="preserve"> </w:t>
      </w:r>
      <w:r w:rsidRPr="00796236">
        <w:rPr>
          <w:spacing w:val="-6"/>
          <w:sz w:val="28"/>
          <w:szCs w:val="28"/>
        </w:rPr>
        <w:t>// Управление инновацио</w:t>
      </w:r>
      <w:r w:rsidRPr="00796236">
        <w:rPr>
          <w:spacing w:val="-6"/>
          <w:sz w:val="28"/>
          <w:szCs w:val="28"/>
        </w:rPr>
        <w:t>н</w:t>
      </w:r>
      <w:r w:rsidRPr="00796236">
        <w:rPr>
          <w:spacing w:val="-6"/>
          <w:sz w:val="28"/>
          <w:szCs w:val="28"/>
        </w:rPr>
        <w:lastRenderedPageBreak/>
        <w:t>ными процессами в современной экономике/Коллективная монография под реда</w:t>
      </w:r>
      <w:r w:rsidRPr="00796236">
        <w:rPr>
          <w:spacing w:val="-6"/>
          <w:sz w:val="28"/>
          <w:szCs w:val="28"/>
        </w:rPr>
        <w:t>к</w:t>
      </w:r>
      <w:r w:rsidRPr="00796236">
        <w:rPr>
          <w:spacing w:val="-6"/>
          <w:sz w:val="28"/>
          <w:szCs w:val="28"/>
        </w:rPr>
        <w:t xml:space="preserve">цией </w:t>
      </w:r>
      <w:proofErr w:type="spellStart"/>
      <w:r w:rsidRPr="00796236">
        <w:rPr>
          <w:spacing w:val="-6"/>
          <w:sz w:val="28"/>
          <w:szCs w:val="28"/>
        </w:rPr>
        <w:t>Шманёва</w:t>
      </w:r>
      <w:proofErr w:type="spellEnd"/>
      <w:r w:rsidRPr="00796236">
        <w:rPr>
          <w:spacing w:val="-6"/>
          <w:sz w:val="28"/>
          <w:szCs w:val="28"/>
        </w:rPr>
        <w:t xml:space="preserve"> С.В.-Воронеж Научная книга.-2011.</w:t>
      </w:r>
      <w:proofErr w:type="gramStart"/>
      <w:r w:rsidRPr="00796236">
        <w:rPr>
          <w:spacing w:val="-6"/>
          <w:sz w:val="28"/>
          <w:szCs w:val="28"/>
        </w:rPr>
        <w:t xml:space="preserve">( </w:t>
      </w:r>
      <w:proofErr w:type="gramEnd"/>
      <w:r w:rsidRPr="00796236">
        <w:rPr>
          <w:spacing w:val="-6"/>
          <w:sz w:val="28"/>
          <w:szCs w:val="28"/>
        </w:rPr>
        <w:t xml:space="preserve">1,0 </w:t>
      </w:r>
      <w:proofErr w:type="spellStart"/>
      <w:r w:rsidRPr="00796236">
        <w:rPr>
          <w:spacing w:val="-6"/>
          <w:sz w:val="28"/>
          <w:szCs w:val="28"/>
        </w:rPr>
        <w:t>п.л</w:t>
      </w:r>
      <w:proofErr w:type="spellEnd"/>
      <w:r w:rsidRPr="00796236">
        <w:rPr>
          <w:spacing w:val="-6"/>
          <w:sz w:val="28"/>
          <w:szCs w:val="28"/>
        </w:rPr>
        <w:t>.)</w:t>
      </w:r>
    </w:p>
    <w:p w:rsidR="00F27E84" w:rsidRPr="00796236" w:rsidRDefault="00F27E84" w:rsidP="00F94CA7">
      <w:pPr>
        <w:pStyle w:val="aa"/>
        <w:spacing w:after="0"/>
        <w:ind w:firstLine="709"/>
        <w:jc w:val="both"/>
        <w:rPr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1</w:t>
      </w:r>
      <w:r w:rsidR="00867731">
        <w:rPr>
          <w:spacing w:val="-6"/>
          <w:sz w:val="28"/>
          <w:szCs w:val="28"/>
        </w:rPr>
        <w:t>2</w:t>
      </w:r>
      <w:r w:rsidRPr="00796236">
        <w:rPr>
          <w:spacing w:val="-6"/>
          <w:sz w:val="28"/>
          <w:szCs w:val="28"/>
        </w:rPr>
        <w:t xml:space="preserve">. </w:t>
      </w:r>
      <w:bookmarkStart w:id="3" w:name="_Toc226421670"/>
      <w:proofErr w:type="spellStart"/>
      <w:r w:rsidRPr="00796236">
        <w:rPr>
          <w:spacing w:val="-6"/>
          <w:sz w:val="28"/>
          <w:szCs w:val="28"/>
        </w:rPr>
        <w:t>Самотина</w:t>
      </w:r>
      <w:proofErr w:type="spellEnd"/>
      <w:r w:rsidRPr="00796236">
        <w:rPr>
          <w:spacing w:val="-6"/>
          <w:sz w:val="28"/>
          <w:szCs w:val="28"/>
        </w:rPr>
        <w:t>, С.А. Роль инноваций в процессе формирования стратегии пр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>мышленного предприятия</w:t>
      </w:r>
      <w:bookmarkEnd w:id="3"/>
      <w:r w:rsidRPr="00796236">
        <w:rPr>
          <w:spacing w:val="-6"/>
          <w:sz w:val="28"/>
          <w:szCs w:val="28"/>
        </w:rPr>
        <w:t xml:space="preserve"> [Текст]/С.А. </w:t>
      </w:r>
      <w:proofErr w:type="spellStart"/>
      <w:r w:rsidRPr="00796236">
        <w:rPr>
          <w:spacing w:val="-6"/>
          <w:sz w:val="28"/>
          <w:szCs w:val="28"/>
        </w:rPr>
        <w:t>Самотина</w:t>
      </w:r>
      <w:proofErr w:type="spellEnd"/>
      <w:r w:rsidRPr="00796236">
        <w:rPr>
          <w:spacing w:val="-6"/>
          <w:sz w:val="28"/>
          <w:szCs w:val="28"/>
        </w:rPr>
        <w:t xml:space="preserve">, С.В. </w:t>
      </w:r>
      <w:proofErr w:type="spellStart"/>
      <w:r w:rsidRPr="00796236">
        <w:rPr>
          <w:spacing w:val="-6"/>
          <w:sz w:val="28"/>
          <w:szCs w:val="28"/>
        </w:rPr>
        <w:t>Шманёв</w:t>
      </w:r>
      <w:proofErr w:type="spellEnd"/>
      <w:r w:rsidRPr="00796236">
        <w:rPr>
          <w:spacing w:val="-6"/>
          <w:sz w:val="28"/>
          <w:szCs w:val="28"/>
        </w:rPr>
        <w:t xml:space="preserve"> // Актуальные пр</w:t>
      </w:r>
      <w:r w:rsidRPr="00796236">
        <w:rPr>
          <w:spacing w:val="-6"/>
          <w:sz w:val="28"/>
          <w:szCs w:val="28"/>
        </w:rPr>
        <w:t>о</w:t>
      </w:r>
      <w:r w:rsidRPr="00796236">
        <w:rPr>
          <w:spacing w:val="-6"/>
          <w:sz w:val="28"/>
          <w:szCs w:val="28"/>
        </w:rPr>
        <w:t xml:space="preserve">блемы и перспективы развития современной экономики. </w:t>
      </w:r>
      <w:proofErr w:type="gramStart"/>
      <w:r w:rsidRPr="00796236">
        <w:rPr>
          <w:spacing w:val="-6"/>
          <w:sz w:val="28"/>
          <w:szCs w:val="28"/>
        </w:rPr>
        <w:t>Международная</w:t>
      </w:r>
      <w:proofErr w:type="gramEnd"/>
      <w:r w:rsidRPr="00796236">
        <w:rPr>
          <w:spacing w:val="-6"/>
          <w:sz w:val="28"/>
          <w:szCs w:val="28"/>
        </w:rPr>
        <w:t xml:space="preserve"> научно-практическая интернет-конференция. </w:t>
      </w:r>
      <w:proofErr w:type="gramStart"/>
      <w:r w:rsidRPr="00796236">
        <w:rPr>
          <w:spacing w:val="-6"/>
          <w:sz w:val="28"/>
          <w:szCs w:val="28"/>
        </w:rPr>
        <w:t xml:space="preserve">Орел, 17 ноября,- 2011.(0,4 </w:t>
      </w:r>
      <w:proofErr w:type="spellStart"/>
      <w:r w:rsidRPr="00796236">
        <w:rPr>
          <w:spacing w:val="-6"/>
          <w:sz w:val="28"/>
          <w:szCs w:val="28"/>
        </w:rPr>
        <w:t>п.л</w:t>
      </w:r>
      <w:proofErr w:type="spellEnd"/>
      <w:r w:rsidRPr="00796236">
        <w:rPr>
          <w:spacing w:val="-6"/>
          <w:sz w:val="28"/>
          <w:szCs w:val="28"/>
        </w:rPr>
        <w:t xml:space="preserve">., авт. 0,3 </w:t>
      </w:r>
      <w:proofErr w:type="spellStart"/>
      <w:r w:rsidRPr="00796236">
        <w:rPr>
          <w:spacing w:val="-6"/>
          <w:sz w:val="28"/>
          <w:szCs w:val="28"/>
        </w:rPr>
        <w:t>п.л</w:t>
      </w:r>
      <w:proofErr w:type="spellEnd"/>
      <w:r w:rsidRPr="00796236">
        <w:rPr>
          <w:spacing w:val="-6"/>
          <w:sz w:val="28"/>
          <w:szCs w:val="28"/>
        </w:rPr>
        <w:t>.)</w:t>
      </w:r>
      <w:proofErr w:type="gramEnd"/>
    </w:p>
    <w:p w:rsidR="00F27E84" w:rsidRPr="00796236" w:rsidRDefault="00F27E84" w:rsidP="000F7873">
      <w:pPr>
        <w:shd w:val="clear" w:color="auto" w:fill="FFFFFF"/>
        <w:ind w:firstLine="709"/>
        <w:jc w:val="both"/>
        <w:rPr>
          <w:color w:val="000000"/>
          <w:spacing w:val="-6"/>
          <w:sz w:val="28"/>
          <w:szCs w:val="28"/>
        </w:rPr>
      </w:pPr>
      <w:r w:rsidRPr="00796236">
        <w:rPr>
          <w:spacing w:val="-6"/>
          <w:sz w:val="28"/>
          <w:szCs w:val="28"/>
        </w:rPr>
        <w:t>1</w:t>
      </w:r>
      <w:r w:rsidR="00867731">
        <w:rPr>
          <w:spacing w:val="-6"/>
          <w:sz w:val="28"/>
          <w:szCs w:val="28"/>
        </w:rPr>
        <w:t>3</w:t>
      </w:r>
      <w:r w:rsidRPr="00796236">
        <w:rPr>
          <w:spacing w:val="-6"/>
          <w:sz w:val="28"/>
          <w:szCs w:val="28"/>
        </w:rPr>
        <w:t xml:space="preserve">. </w:t>
      </w:r>
      <w:proofErr w:type="spellStart"/>
      <w:r w:rsidRPr="00796236">
        <w:rPr>
          <w:spacing w:val="-6"/>
          <w:sz w:val="28"/>
          <w:szCs w:val="28"/>
        </w:rPr>
        <w:t>Самотина</w:t>
      </w:r>
      <w:proofErr w:type="spellEnd"/>
      <w:r w:rsidRPr="00796236">
        <w:rPr>
          <w:spacing w:val="-6"/>
          <w:sz w:val="28"/>
          <w:szCs w:val="28"/>
        </w:rPr>
        <w:t xml:space="preserve">, С.А. </w:t>
      </w:r>
      <w:r w:rsidRPr="00796236">
        <w:rPr>
          <w:color w:val="000000"/>
          <w:spacing w:val="-6"/>
          <w:sz w:val="28"/>
          <w:szCs w:val="28"/>
        </w:rPr>
        <w:t xml:space="preserve">Управление инвестициями на </w:t>
      </w:r>
      <w:proofErr w:type="spellStart"/>
      <w:r w:rsidRPr="00796236">
        <w:rPr>
          <w:color w:val="000000"/>
          <w:spacing w:val="-6"/>
          <w:sz w:val="28"/>
          <w:szCs w:val="28"/>
        </w:rPr>
        <w:t>инновационно</w:t>
      </w:r>
      <w:proofErr w:type="spellEnd"/>
      <w:r w:rsidRPr="00796236">
        <w:rPr>
          <w:color w:val="000000"/>
          <w:spacing w:val="-6"/>
          <w:sz w:val="28"/>
          <w:szCs w:val="28"/>
        </w:rPr>
        <w:t>-ориентированном предприятии в условиях риска и неопределенности</w:t>
      </w:r>
      <w:r w:rsidR="008E092D" w:rsidRPr="00796236">
        <w:rPr>
          <w:color w:val="000000"/>
          <w:spacing w:val="-6"/>
          <w:sz w:val="28"/>
          <w:szCs w:val="28"/>
        </w:rPr>
        <w:t xml:space="preserve"> </w:t>
      </w:r>
      <w:r w:rsidRPr="00796236">
        <w:rPr>
          <w:spacing w:val="-6"/>
          <w:sz w:val="28"/>
          <w:szCs w:val="28"/>
        </w:rPr>
        <w:t>[Текст]</w:t>
      </w:r>
      <w:r w:rsidRPr="00796236">
        <w:rPr>
          <w:color w:val="000000"/>
          <w:spacing w:val="-6"/>
          <w:sz w:val="28"/>
          <w:szCs w:val="28"/>
        </w:rPr>
        <w:t xml:space="preserve">/С.А. </w:t>
      </w:r>
      <w:proofErr w:type="spellStart"/>
      <w:r w:rsidRPr="00796236">
        <w:rPr>
          <w:color w:val="000000"/>
          <w:spacing w:val="-6"/>
          <w:sz w:val="28"/>
          <w:szCs w:val="28"/>
        </w:rPr>
        <w:t>Самотина</w:t>
      </w:r>
      <w:proofErr w:type="spellEnd"/>
      <w:r w:rsidRPr="00796236">
        <w:rPr>
          <w:color w:val="000000"/>
          <w:spacing w:val="-6"/>
          <w:sz w:val="28"/>
          <w:szCs w:val="28"/>
        </w:rPr>
        <w:t>//Теоретические и прикладные вопросы экономики и сферы услуг. Из-во научное обозрение.- 2012.- №7 (0,6п.</w:t>
      </w:r>
      <w:proofErr w:type="gramStart"/>
      <w:r w:rsidRPr="00796236">
        <w:rPr>
          <w:color w:val="000000"/>
          <w:spacing w:val="-6"/>
          <w:sz w:val="28"/>
          <w:szCs w:val="28"/>
        </w:rPr>
        <w:t>л</w:t>
      </w:r>
      <w:proofErr w:type="gramEnd"/>
      <w:r w:rsidRPr="00796236">
        <w:rPr>
          <w:color w:val="000000"/>
          <w:spacing w:val="-6"/>
          <w:sz w:val="28"/>
          <w:szCs w:val="28"/>
        </w:rPr>
        <w:t>.)</w:t>
      </w:r>
    </w:p>
    <w:p w:rsidR="00F27E84" w:rsidRPr="00796236" w:rsidRDefault="00F27E84" w:rsidP="004177AA">
      <w:pPr>
        <w:jc w:val="center"/>
        <w:rPr>
          <w:sz w:val="28"/>
          <w:szCs w:val="28"/>
        </w:rPr>
      </w:pPr>
    </w:p>
    <w:p w:rsidR="00F27E84" w:rsidRDefault="00F27E84" w:rsidP="004177AA">
      <w:pPr>
        <w:jc w:val="center"/>
        <w:rPr>
          <w:sz w:val="28"/>
          <w:szCs w:val="28"/>
        </w:rPr>
      </w:pPr>
    </w:p>
    <w:p w:rsidR="00DF62FD" w:rsidRDefault="00DF62FD" w:rsidP="004177AA">
      <w:pPr>
        <w:jc w:val="center"/>
        <w:rPr>
          <w:sz w:val="28"/>
          <w:szCs w:val="28"/>
        </w:rPr>
      </w:pPr>
    </w:p>
    <w:p w:rsidR="00DF62FD" w:rsidRDefault="00DF62FD" w:rsidP="004177AA">
      <w:pPr>
        <w:jc w:val="center"/>
        <w:rPr>
          <w:sz w:val="28"/>
          <w:szCs w:val="28"/>
        </w:rPr>
      </w:pPr>
    </w:p>
    <w:p w:rsidR="00DF62FD" w:rsidRPr="00065B25" w:rsidRDefault="00DF62FD" w:rsidP="004177AA">
      <w:pPr>
        <w:jc w:val="center"/>
        <w:rPr>
          <w:sz w:val="28"/>
          <w:szCs w:val="28"/>
        </w:rPr>
      </w:pPr>
    </w:p>
    <w:p w:rsidR="00CD5ABF" w:rsidRPr="00065B25" w:rsidRDefault="00CD5ABF" w:rsidP="004177AA">
      <w:pPr>
        <w:jc w:val="center"/>
        <w:rPr>
          <w:sz w:val="28"/>
          <w:szCs w:val="28"/>
        </w:rPr>
      </w:pPr>
    </w:p>
    <w:p w:rsidR="00CD5ABF" w:rsidRPr="00065B25" w:rsidRDefault="00CD5ABF" w:rsidP="004177AA">
      <w:pPr>
        <w:jc w:val="center"/>
        <w:rPr>
          <w:sz w:val="28"/>
          <w:szCs w:val="28"/>
        </w:rPr>
      </w:pPr>
    </w:p>
    <w:p w:rsidR="00CD5ABF" w:rsidRPr="00065B25" w:rsidRDefault="00CD5ABF" w:rsidP="004177AA">
      <w:pPr>
        <w:jc w:val="center"/>
        <w:rPr>
          <w:sz w:val="28"/>
          <w:szCs w:val="28"/>
        </w:rPr>
      </w:pPr>
    </w:p>
    <w:p w:rsidR="00CD5ABF" w:rsidRPr="00065B25" w:rsidRDefault="00CD5ABF" w:rsidP="004177AA">
      <w:pPr>
        <w:jc w:val="center"/>
        <w:rPr>
          <w:sz w:val="28"/>
          <w:szCs w:val="28"/>
        </w:rPr>
      </w:pPr>
    </w:p>
    <w:p w:rsidR="00CD5ABF" w:rsidRPr="00065B25" w:rsidRDefault="00CD5ABF" w:rsidP="004177AA">
      <w:pPr>
        <w:jc w:val="center"/>
        <w:rPr>
          <w:sz w:val="28"/>
          <w:szCs w:val="28"/>
        </w:rPr>
      </w:pPr>
    </w:p>
    <w:p w:rsidR="00CD5ABF" w:rsidRPr="00065B25" w:rsidRDefault="00CD5ABF" w:rsidP="004177AA">
      <w:pPr>
        <w:jc w:val="center"/>
        <w:rPr>
          <w:sz w:val="28"/>
          <w:szCs w:val="28"/>
        </w:rPr>
      </w:pPr>
    </w:p>
    <w:p w:rsidR="00CD5ABF" w:rsidRPr="00065B25" w:rsidRDefault="00CD5ABF" w:rsidP="004177AA">
      <w:pPr>
        <w:jc w:val="center"/>
        <w:rPr>
          <w:sz w:val="28"/>
          <w:szCs w:val="28"/>
        </w:rPr>
      </w:pPr>
    </w:p>
    <w:p w:rsidR="00CD5ABF" w:rsidRPr="00065B25" w:rsidRDefault="00CD5ABF" w:rsidP="004177AA">
      <w:pPr>
        <w:jc w:val="center"/>
        <w:rPr>
          <w:sz w:val="28"/>
          <w:szCs w:val="28"/>
        </w:rPr>
      </w:pPr>
    </w:p>
    <w:p w:rsidR="00CD5ABF" w:rsidRPr="00065B25" w:rsidRDefault="00CD5ABF" w:rsidP="004177AA">
      <w:pPr>
        <w:jc w:val="center"/>
        <w:rPr>
          <w:sz w:val="28"/>
          <w:szCs w:val="28"/>
        </w:rPr>
      </w:pPr>
    </w:p>
    <w:p w:rsidR="00CD5ABF" w:rsidRPr="00065B25" w:rsidRDefault="00CD5ABF" w:rsidP="004177AA">
      <w:pPr>
        <w:jc w:val="center"/>
        <w:rPr>
          <w:sz w:val="28"/>
          <w:szCs w:val="28"/>
        </w:rPr>
      </w:pPr>
    </w:p>
    <w:p w:rsidR="00CD5ABF" w:rsidRPr="00065B25" w:rsidRDefault="00CD5ABF" w:rsidP="004177AA">
      <w:pPr>
        <w:jc w:val="center"/>
        <w:rPr>
          <w:sz w:val="28"/>
          <w:szCs w:val="28"/>
        </w:rPr>
      </w:pPr>
    </w:p>
    <w:p w:rsidR="00CD5ABF" w:rsidRPr="00065B25" w:rsidRDefault="00CD5ABF" w:rsidP="004177AA">
      <w:pPr>
        <w:jc w:val="center"/>
        <w:rPr>
          <w:sz w:val="28"/>
          <w:szCs w:val="28"/>
        </w:rPr>
      </w:pPr>
    </w:p>
    <w:p w:rsidR="00CD5ABF" w:rsidRPr="00065B25" w:rsidRDefault="00CD5ABF" w:rsidP="004177AA">
      <w:pPr>
        <w:jc w:val="center"/>
        <w:rPr>
          <w:sz w:val="28"/>
          <w:szCs w:val="28"/>
        </w:rPr>
      </w:pPr>
    </w:p>
    <w:p w:rsidR="00CD5ABF" w:rsidRPr="00065B25" w:rsidRDefault="00CD5ABF" w:rsidP="004177AA">
      <w:pPr>
        <w:jc w:val="center"/>
        <w:rPr>
          <w:sz w:val="28"/>
          <w:szCs w:val="28"/>
        </w:rPr>
      </w:pPr>
    </w:p>
    <w:p w:rsidR="00CD5ABF" w:rsidRPr="00065B25" w:rsidRDefault="00CD5ABF" w:rsidP="004177AA">
      <w:pPr>
        <w:jc w:val="center"/>
        <w:rPr>
          <w:sz w:val="28"/>
          <w:szCs w:val="28"/>
        </w:rPr>
      </w:pPr>
    </w:p>
    <w:p w:rsidR="00CD5ABF" w:rsidRPr="00065B25" w:rsidRDefault="00CD5ABF" w:rsidP="004177AA">
      <w:pPr>
        <w:jc w:val="center"/>
        <w:rPr>
          <w:sz w:val="28"/>
          <w:szCs w:val="28"/>
        </w:rPr>
      </w:pPr>
    </w:p>
    <w:p w:rsidR="00F27E84" w:rsidRPr="00796236" w:rsidRDefault="00F27E84" w:rsidP="004177AA">
      <w:pPr>
        <w:jc w:val="center"/>
        <w:rPr>
          <w:sz w:val="28"/>
          <w:szCs w:val="28"/>
        </w:rPr>
      </w:pPr>
    </w:p>
    <w:p w:rsidR="00F27E84" w:rsidRPr="00DF62FD" w:rsidRDefault="00F27E84" w:rsidP="004177AA">
      <w:pPr>
        <w:jc w:val="center"/>
        <w:rPr>
          <w:b/>
          <w:bCs/>
        </w:rPr>
      </w:pPr>
      <w:r w:rsidRPr="00DF62FD">
        <w:rPr>
          <w:b/>
          <w:bCs/>
        </w:rPr>
        <w:t>____________________________________</w:t>
      </w:r>
    </w:p>
    <w:p w:rsidR="00F27E84" w:rsidRPr="00DF62FD" w:rsidRDefault="00F27E84" w:rsidP="004177AA">
      <w:pPr>
        <w:jc w:val="center"/>
      </w:pPr>
    </w:p>
    <w:p w:rsidR="00F27E84" w:rsidRPr="00DF62FD" w:rsidRDefault="00F27E84" w:rsidP="004177AA">
      <w:pPr>
        <w:jc w:val="center"/>
      </w:pPr>
      <w:r w:rsidRPr="00DF62FD">
        <w:t xml:space="preserve">Издательство </w:t>
      </w:r>
      <w:proofErr w:type="spellStart"/>
      <w:r w:rsidRPr="00DF62FD">
        <w:t>ОрелГИЭТ</w:t>
      </w:r>
      <w:proofErr w:type="spellEnd"/>
    </w:p>
    <w:p w:rsidR="00F27E84" w:rsidRPr="00DF62FD" w:rsidRDefault="00F27E84" w:rsidP="004177AA">
      <w:pPr>
        <w:jc w:val="center"/>
      </w:pPr>
      <w:r w:rsidRPr="00DF62FD">
        <w:t xml:space="preserve">302028, г. Орел, ул. </w:t>
      </w:r>
      <w:proofErr w:type="gramStart"/>
      <w:r w:rsidRPr="00DF62FD">
        <w:t>Октябрьская</w:t>
      </w:r>
      <w:proofErr w:type="gramEnd"/>
      <w:r w:rsidRPr="00DF62FD">
        <w:t>, 12</w:t>
      </w:r>
    </w:p>
    <w:p w:rsidR="00F27E84" w:rsidRPr="00DF62FD" w:rsidRDefault="00F27E84" w:rsidP="004177AA">
      <w:pPr>
        <w:jc w:val="center"/>
      </w:pPr>
    </w:p>
    <w:p w:rsidR="00F27E84" w:rsidRPr="00DF62FD" w:rsidRDefault="00F27E84" w:rsidP="004177AA">
      <w:pPr>
        <w:jc w:val="center"/>
      </w:pPr>
      <w:r w:rsidRPr="00DF62FD">
        <w:t>Подписано к печати  0</w:t>
      </w:r>
      <w:r w:rsidR="00B16798" w:rsidRPr="00B16798">
        <w:t>4</w:t>
      </w:r>
      <w:r w:rsidRPr="00DF62FD">
        <w:t>.</w:t>
      </w:r>
      <w:r w:rsidR="00B16798" w:rsidRPr="001948D4">
        <w:t>02</w:t>
      </w:r>
      <w:r w:rsidRPr="00DF62FD">
        <w:t>.1</w:t>
      </w:r>
      <w:r w:rsidR="00B16798" w:rsidRPr="001948D4">
        <w:t>3</w:t>
      </w:r>
      <w:r w:rsidRPr="00DF62FD">
        <w:t xml:space="preserve"> Формат 60Х84 </w:t>
      </w:r>
      <w:r w:rsidRPr="00DF62FD">
        <w:rPr>
          <w:vertAlign w:val="superscript"/>
        </w:rPr>
        <w:t>1</w:t>
      </w:r>
      <w:r w:rsidRPr="00DF62FD">
        <w:t>/</w:t>
      </w:r>
      <w:r w:rsidRPr="00DF62FD">
        <w:rPr>
          <w:vertAlign w:val="subscript"/>
        </w:rPr>
        <w:t>16</w:t>
      </w:r>
    </w:p>
    <w:p w:rsidR="00F27E84" w:rsidRPr="00DF62FD" w:rsidRDefault="00F27E84" w:rsidP="004177AA">
      <w:pPr>
        <w:jc w:val="center"/>
      </w:pPr>
      <w:proofErr w:type="spellStart"/>
      <w:r w:rsidRPr="00DF62FD">
        <w:t>Усл</w:t>
      </w:r>
      <w:proofErr w:type="spellEnd"/>
      <w:r w:rsidRPr="00DF62FD">
        <w:t xml:space="preserve">. </w:t>
      </w:r>
      <w:proofErr w:type="spellStart"/>
      <w:r w:rsidRPr="00DF62FD">
        <w:t>печ</w:t>
      </w:r>
      <w:proofErr w:type="spellEnd"/>
      <w:r w:rsidRPr="00DF62FD">
        <w:t>. л. 1,4. Тираж 100 экз.</w:t>
      </w:r>
    </w:p>
    <w:p w:rsidR="00F27E84" w:rsidRPr="00DF62FD" w:rsidRDefault="00F27E84" w:rsidP="004177AA">
      <w:pPr>
        <w:jc w:val="center"/>
      </w:pPr>
    </w:p>
    <w:p w:rsidR="00F27E84" w:rsidRPr="00DF62FD" w:rsidRDefault="00F27E84" w:rsidP="004177AA">
      <w:pPr>
        <w:jc w:val="center"/>
      </w:pPr>
      <w:r w:rsidRPr="00DF62FD">
        <w:t>Отпечатано с готового оригинал-макета</w:t>
      </w:r>
    </w:p>
    <w:p w:rsidR="00F27E84" w:rsidRPr="00DF62FD" w:rsidRDefault="00F27E84" w:rsidP="00DF62FD">
      <w:pPr>
        <w:jc w:val="center"/>
      </w:pPr>
      <w:r w:rsidRPr="00DF62FD">
        <w:t xml:space="preserve">на полиграфической базе </w:t>
      </w:r>
      <w:proofErr w:type="spellStart"/>
      <w:r w:rsidRPr="00DF62FD">
        <w:t>ОрелГИЭТ</w:t>
      </w:r>
      <w:proofErr w:type="spellEnd"/>
    </w:p>
    <w:sectPr w:rsidR="00F27E84" w:rsidRPr="00DF62FD" w:rsidSect="001F6F21">
      <w:footerReference w:type="default" r:id="rId24"/>
      <w:pgSz w:w="11906" w:h="16838"/>
      <w:pgMar w:top="1134" w:right="991" w:bottom="1134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F76" w:rsidRDefault="009A3F76" w:rsidP="00641493">
      <w:r>
        <w:separator/>
      </w:r>
    </w:p>
  </w:endnote>
  <w:endnote w:type="continuationSeparator" w:id="0">
    <w:p w:rsidR="009A3F76" w:rsidRDefault="009A3F76" w:rsidP="00641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2E9" w:rsidRDefault="006A22E9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965166">
      <w:rPr>
        <w:noProof/>
      </w:rPr>
      <w:t>24</w:t>
    </w:r>
    <w:r>
      <w:fldChar w:fldCharType="end"/>
    </w:r>
  </w:p>
  <w:p w:rsidR="006A22E9" w:rsidRDefault="006A22E9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F76" w:rsidRDefault="009A3F76" w:rsidP="00641493">
      <w:r>
        <w:separator/>
      </w:r>
    </w:p>
  </w:footnote>
  <w:footnote w:type="continuationSeparator" w:id="0">
    <w:p w:rsidR="009A3F76" w:rsidRDefault="009A3F76" w:rsidP="00641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4B8D81A"/>
    <w:lvl w:ilvl="0">
      <w:numFmt w:val="bullet"/>
      <w:lvlText w:val="*"/>
      <w:lvlJc w:val="left"/>
    </w:lvl>
  </w:abstractNum>
  <w:abstractNum w:abstractNumId="1">
    <w:nsid w:val="03854185"/>
    <w:multiLevelType w:val="hybridMultilevel"/>
    <w:tmpl w:val="ABE88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F5D17"/>
    <w:multiLevelType w:val="hybridMultilevel"/>
    <w:tmpl w:val="952C3C36"/>
    <w:lvl w:ilvl="0" w:tplc="3B3E25EE">
      <w:start w:val="1"/>
      <w:numFmt w:val="decimal"/>
      <w:lvlText w:val="%1."/>
      <w:lvlJc w:val="left"/>
      <w:pPr>
        <w:ind w:left="1353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4716EF0"/>
    <w:multiLevelType w:val="hybridMultilevel"/>
    <w:tmpl w:val="D664561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2A4D7E"/>
    <w:multiLevelType w:val="hybridMultilevel"/>
    <w:tmpl w:val="63CAD6EA"/>
    <w:lvl w:ilvl="0" w:tplc="041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8406AB2"/>
    <w:multiLevelType w:val="hybridMultilevel"/>
    <w:tmpl w:val="D09C7ADA"/>
    <w:lvl w:ilvl="0" w:tplc="A22871F8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0528AB"/>
    <w:multiLevelType w:val="hybridMultilevel"/>
    <w:tmpl w:val="47249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B667AC"/>
    <w:multiLevelType w:val="hybridMultilevel"/>
    <w:tmpl w:val="B6DA7C60"/>
    <w:lvl w:ilvl="0" w:tplc="B3289E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843CC1"/>
    <w:multiLevelType w:val="hybridMultilevel"/>
    <w:tmpl w:val="DF369B1E"/>
    <w:lvl w:ilvl="0" w:tplc="03A415D4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9">
    <w:nsid w:val="3DB929C2"/>
    <w:multiLevelType w:val="hybridMultilevel"/>
    <w:tmpl w:val="74B22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EA22A5"/>
    <w:multiLevelType w:val="hybridMultilevel"/>
    <w:tmpl w:val="FFE6E4B8"/>
    <w:lvl w:ilvl="0" w:tplc="E3C24C1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4352C3"/>
    <w:multiLevelType w:val="multilevel"/>
    <w:tmpl w:val="FE4A26F2"/>
    <w:lvl w:ilvl="0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9" w:hanging="2160"/>
      </w:pPr>
      <w:rPr>
        <w:rFonts w:hint="default"/>
      </w:rPr>
    </w:lvl>
  </w:abstractNum>
  <w:abstractNum w:abstractNumId="12">
    <w:nsid w:val="50767ADF"/>
    <w:multiLevelType w:val="hybridMultilevel"/>
    <w:tmpl w:val="E286F43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770105"/>
    <w:multiLevelType w:val="hybridMultilevel"/>
    <w:tmpl w:val="36CEF0BA"/>
    <w:lvl w:ilvl="0" w:tplc="AC20E12E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EA2E66"/>
    <w:multiLevelType w:val="hybridMultilevel"/>
    <w:tmpl w:val="D6DC73D0"/>
    <w:lvl w:ilvl="0" w:tplc="4F6083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8"/>
  </w:num>
  <w:num w:numId="5">
    <w:abstractNumId w:val="14"/>
  </w:num>
  <w:num w:numId="6">
    <w:abstractNumId w:val="7"/>
  </w:num>
  <w:num w:numId="7">
    <w:abstractNumId w:val="9"/>
  </w:num>
  <w:num w:numId="8">
    <w:abstractNumId w:val="4"/>
  </w:num>
  <w:num w:numId="9">
    <w:abstractNumId w:val="3"/>
  </w:num>
  <w:num w:numId="10">
    <w:abstractNumId w:val="6"/>
  </w:num>
  <w:num w:numId="11">
    <w:abstractNumId w:val="12"/>
  </w:num>
  <w:num w:numId="12">
    <w:abstractNumId w:val="1"/>
  </w:num>
  <w:num w:numId="13">
    <w:abstractNumId w:val="10"/>
  </w:num>
  <w:num w:numId="14">
    <w:abstractNumId w:val="2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2CB"/>
    <w:rsid w:val="0001084A"/>
    <w:rsid w:val="0001106F"/>
    <w:rsid w:val="000124D6"/>
    <w:rsid w:val="000278B2"/>
    <w:rsid w:val="0004118F"/>
    <w:rsid w:val="00061367"/>
    <w:rsid w:val="00065B25"/>
    <w:rsid w:val="000B5B53"/>
    <w:rsid w:val="000B6652"/>
    <w:rsid w:val="000B6FC1"/>
    <w:rsid w:val="000D1C09"/>
    <w:rsid w:val="000E267C"/>
    <w:rsid w:val="000F7873"/>
    <w:rsid w:val="00103CE6"/>
    <w:rsid w:val="001062C0"/>
    <w:rsid w:val="00107797"/>
    <w:rsid w:val="00107FD8"/>
    <w:rsid w:val="001171FE"/>
    <w:rsid w:val="001261BC"/>
    <w:rsid w:val="0013231E"/>
    <w:rsid w:val="00165462"/>
    <w:rsid w:val="00172EA9"/>
    <w:rsid w:val="001743EF"/>
    <w:rsid w:val="0018380C"/>
    <w:rsid w:val="00192F4C"/>
    <w:rsid w:val="00193A14"/>
    <w:rsid w:val="001948D4"/>
    <w:rsid w:val="00196AF8"/>
    <w:rsid w:val="001A1D1D"/>
    <w:rsid w:val="001B1B14"/>
    <w:rsid w:val="001D12CB"/>
    <w:rsid w:val="001D2770"/>
    <w:rsid w:val="001D614A"/>
    <w:rsid w:val="001D7F6D"/>
    <w:rsid w:val="001E292D"/>
    <w:rsid w:val="001F4467"/>
    <w:rsid w:val="001F6F21"/>
    <w:rsid w:val="0024162C"/>
    <w:rsid w:val="00242EFB"/>
    <w:rsid w:val="00252A9A"/>
    <w:rsid w:val="00275903"/>
    <w:rsid w:val="00280220"/>
    <w:rsid w:val="00284231"/>
    <w:rsid w:val="00291AF3"/>
    <w:rsid w:val="00295FEB"/>
    <w:rsid w:val="002A70FE"/>
    <w:rsid w:val="002C365B"/>
    <w:rsid w:val="002C3C3B"/>
    <w:rsid w:val="002C4AFD"/>
    <w:rsid w:val="002D21C9"/>
    <w:rsid w:val="002D551F"/>
    <w:rsid w:val="002E222A"/>
    <w:rsid w:val="002E72B2"/>
    <w:rsid w:val="003123AC"/>
    <w:rsid w:val="003152A2"/>
    <w:rsid w:val="00316A72"/>
    <w:rsid w:val="003202F4"/>
    <w:rsid w:val="00335CCB"/>
    <w:rsid w:val="003458A8"/>
    <w:rsid w:val="00352136"/>
    <w:rsid w:val="0035250C"/>
    <w:rsid w:val="00354D42"/>
    <w:rsid w:val="0038297C"/>
    <w:rsid w:val="003B1BA2"/>
    <w:rsid w:val="003C2A83"/>
    <w:rsid w:val="003D2EA4"/>
    <w:rsid w:val="003D7C0E"/>
    <w:rsid w:val="003E47B2"/>
    <w:rsid w:val="00406809"/>
    <w:rsid w:val="00407C75"/>
    <w:rsid w:val="004177AA"/>
    <w:rsid w:val="00432661"/>
    <w:rsid w:val="0044261D"/>
    <w:rsid w:val="00456A9B"/>
    <w:rsid w:val="00473767"/>
    <w:rsid w:val="004758B9"/>
    <w:rsid w:val="00476A1A"/>
    <w:rsid w:val="00493FF5"/>
    <w:rsid w:val="004A77D4"/>
    <w:rsid w:val="004A7968"/>
    <w:rsid w:val="004E1C12"/>
    <w:rsid w:val="004E27CE"/>
    <w:rsid w:val="004F1AF1"/>
    <w:rsid w:val="004F2CA9"/>
    <w:rsid w:val="004F6059"/>
    <w:rsid w:val="00506BF1"/>
    <w:rsid w:val="00526F43"/>
    <w:rsid w:val="00531345"/>
    <w:rsid w:val="00545175"/>
    <w:rsid w:val="00560EB1"/>
    <w:rsid w:val="00565F05"/>
    <w:rsid w:val="00566DCE"/>
    <w:rsid w:val="00571FF8"/>
    <w:rsid w:val="00590D55"/>
    <w:rsid w:val="005D02A2"/>
    <w:rsid w:val="005D7244"/>
    <w:rsid w:val="005E1FEC"/>
    <w:rsid w:val="005F6AC5"/>
    <w:rsid w:val="006177FA"/>
    <w:rsid w:val="00635421"/>
    <w:rsid w:val="00641493"/>
    <w:rsid w:val="006451B4"/>
    <w:rsid w:val="00653D7C"/>
    <w:rsid w:val="006554F2"/>
    <w:rsid w:val="006567F8"/>
    <w:rsid w:val="006711CC"/>
    <w:rsid w:val="00674D62"/>
    <w:rsid w:val="00676154"/>
    <w:rsid w:val="006876C8"/>
    <w:rsid w:val="006A22E9"/>
    <w:rsid w:val="006A4C8E"/>
    <w:rsid w:val="006C5042"/>
    <w:rsid w:val="006D359F"/>
    <w:rsid w:val="006D5BDE"/>
    <w:rsid w:val="007105B7"/>
    <w:rsid w:val="007116DA"/>
    <w:rsid w:val="00712C0A"/>
    <w:rsid w:val="00722CBB"/>
    <w:rsid w:val="007631E6"/>
    <w:rsid w:val="0076745C"/>
    <w:rsid w:val="0078429E"/>
    <w:rsid w:val="00784B42"/>
    <w:rsid w:val="00791A58"/>
    <w:rsid w:val="00796236"/>
    <w:rsid w:val="007A0689"/>
    <w:rsid w:val="007A2B7A"/>
    <w:rsid w:val="007A3A3D"/>
    <w:rsid w:val="007A75B7"/>
    <w:rsid w:val="007C1FB1"/>
    <w:rsid w:val="007D569D"/>
    <w:rsid w:val="007E5AFB"/>
    <w:rsid w:val="007F3E9B"/>
    <w:rsid w:val="008043D8"/>
    <w:rsid w:val="00807A4E"/>
    <w:rsid w:val="00831FF0"/>
    <w:rsid w:val="008336F6"/>
    <w:rsid w:val="00847CDA"/>
    <w:rsid w:val="00867731"/>
    <w:rsid w:val="00876950"/>
    <w:rsid w:val="008A4A73"/>
    <w:rsid w:val="008A4F35"/>
    <w:rsid w:val="008B6452"/>
    <w:rsid w:val="008B6BAA"/>
    <w:rsid w:val="008C2BC7"/>
    <w:rsid w:val="008D1958"/>
    <w:rsid w:val="008D560F"/>
    <w:rsid w:val="008D6BC8"/>
    <w:rsid w:val="008E092D"/>
    <w:rsid w:val="008E1970"/>
    <w:rsid w:val="008F48C2"/>
    <w:rsid w:val="00903266"/>
    <w:rsid w:val="00903F4F"/>
    <w:rsid w:val="00922AAA"/>
    <w:rsid w:val="00924D7B"/>
    <w:rsid w:val="009408A8"/>
    <w:rsid w:val="00954B32"/>
    <w:rsid w:val="00956EA5"/>
    <w:rsid w:val="00957FC3"/>
    <w:rsid w:val="0096318B"/>
    <w:rsid w:val="00965166"/>
    <w:rsid w:val="0096632D"/>
    <w:rsid w:val="00967547"/>
    <w:rsid w:val="00982C9E"/>
    <w:rsid w:val="009961B8"/>
    <w:rsid w:val="009A0A38"/>
    <w:rsid w:val="009A3F76"/>
    <w:rsid w:val="009B4B47"/>
    <w:rsid w:val="009B5738"/>
    <w:rsid w:val="009D72C1"/>
    <w:rsid w:val="009D7512"/>
    <w:rsid w:val="00A10016"/>
    <w:rsid w:val="00A10254"/>
    <w:rsid w:val="00A20499"/>
    <w:rsid w:val="00A258E5"/>
    <w:rsid w:val="00A43F56"/>
    <w:rsid w:val="00A615FA"/>
    <w:rsid w:val="00A62DD3"/>
    <w:rsid w:val="00A97A8E"/>
    <w:rsid w:val="00AA5378"/>
    <w:rsid w:val="00AB092A"/>
    <w:rsid w:val="00AB14E8"/>
    <w:rsid w:val="00AB696F"/>
    <w:rsid w:val="00AB78CB"/>
    <w:rsid w:val="00AC038D"/>
    <w:rsid w:val="00AC5E8A"/>
    <w:rsid w:val="00AC6C32"/>
    <w:rsid w:val="00AF0F80"/>
    <w:rsid w:val="00AF67EB"/>
    <w:rsid w:val="00B01B43"/>
    <w:rsid w:val="00B05989"/>
    <w:rsid w:val="00B1472F"/>
    <w:rsid w:val="00B16798"/>
    <w:rsid w:val="00B66C8B"/>
    <w:rsid w:val="00B711FD"/>
    <w:rsid w:val="00B76860"/>
    <w:rsid w:val="00BA66A6"/>
    <w:rsid w:val="00BB1A07"/>
    <w:rsid w:val="00BB28E0"/>
    <w:rsid w:val="00BD1335"/>
    <w:rsid w:val="00BE009F"/>
    <w:rsid w:val="00BE0C73"/>
    <w:rsid w:val="00BE2AC6"/>
    <w:rsid w:val="00C02D47"/>
    <w:rsid w:val="00C24199"/>
    <w:rsid w:val="00C34461"/>
    <w:rsid w:val="00C54E32"/>
    <w:rsid w:val="00C56660"/>
    <w:rsid w:val="00C71B7B"/>
    <w:rsid w:val="00C76688"/>
    <w:rsid w:val="00CA433A"/>
    <w:rsid w:val="00CB57BB"/>
    <w:rsid w:val="00CD5ABF"/>
    <w:rsid w:val="00CF38E7"/>
    <w:rsid w:val="00CF7823"/>
    <w:rsid w:val="00D05E18"/>
    <w:rsid w:val="00D15C4D"/>
    <w:rsid w:val="00D160DB"/>
    <w:rsid w:val="00D16389"/>
    <w:rsid w:val="00D465E6"/>
    <w:rsid w:val="00D679FE"/>
    <w:rsid w:val="00D67DC4"/>
    <w:rsid w:val="00D7022A"/>
    <w:rsid w:val="00D83AA8"/>
    <w:rsid w:val="00DD53F9"/>
    <w:rsid w:val="00DF62FD"/>
    <w:rsid w:val="00E21378"/>
    <w:rsid w:val="00E23BED"/>
    <w:rsid w:val="00E248BF"/>
    <w:rsid w:val="00E25BAE"/>
    <w:rsid w:val="00E30AC2"/>
    <w:rsid w:val="00E3553E"/>
    <w:rsid w:val="00E436E7"/>
    <w:rsid w:val="00E52D03"/>
    <w:rsid w:val="00E56B41"/>
    <w:rsid w:val="00E603E3"/>
    <w:rsid w:val="00E61F19"/>
    <w:rsid w:val="00E71A7F"/>
    <w:rsid w:val="00E9534D"/>
    <w:rsid w:val="00E9729C"/>
    <w:rsid w:val="00EA5A3A"/>
    <w:rsid w:val="00EB49D0"/>
    <w:rsid w:val="00EF0A00"/>
    <w:rsid w:val="00F00280"/>
    <w:rsid w:val="00F07406"/>
    <w:rsid w:val="00F12AAB"/>
    <w:rsid w:val="00F20113"/>
    <w:rsid w:val="00F26F20"/>
    <w:rsid w:val="00F27E84"/>
    <w:rsid w:val="00F5073E"/>
    <w:rsid w:val="00F601A5"/>
    <w:rsid w:val="00F722C0"/>
    <w:rsid w:val="00F74BBD"/>
    <w:rsid w:val="00F7665A"/>
    <w:rsid w:val="00F85E8B"/>
    <w:rsid w:val="00F94CA7"/>
    <w:rsid w:val="00FA666F"/>
    <w:rsid w:val="00FB75B3"/>
    <w:rsid w:val="00FC1342"/>
    <w:rsid w:val="00FC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tex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1"/>
    <w:qFormat/>
    <w:locked/>
    <w:rsid w:val="003D7C0E"/>
    <w:pPr>
      <w:keepNext/>
      <w:pageBreakBefore/>
      <w:suppressAutoHyphens/>
      <w:spacing w:line="360" w:lineRule="auto"/>
      <w:jc w:val="center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D569D"/>
    <w:pPr>
      <w:keepNext/>
      <w:spacing w:line="240" w:lineRule="exact"/>
      <w:ind w:firstLine="709"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sid w:val="003D7C0E"/>
    <w:rPr>
      <w:rFonts w:ascii="Times New Roman" w:eastAsia="Times New Roman" w:hAnsi="Times New Roman" w:cs="Arial"/>
      <w:b/>
      <w:bCs/>
      <w:caps/>
      <w:kern w:val="32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7D569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B6FC1"/>
    <w:pPr>
      <w:ind w:left="720"/>
    </w:pPr>
    <w:rPr>
      <w:sz w:val="28"/>
      <w:szCs w:val="28"/>
    </w:rPr>
  </w:style>
  <w:style w:type="character" w:styleId="a4">
    <w:name w:val="Strong"/>
    <w:uiPriority w:val="99"/>
    <w:qFormat/>
    <w:rsid w:val="000B6FC1"/>
    <w:rPr>
      <w:rFonts w:ascii="Times New Roman" w:hAnsi="Times New Roman" w:cs="Times New Roman"/>
      <w:b/>
      <w:bCs/>
    </w:rPr>
  </w:style>
  <w:style w:type="paragraph" w:customStyle="1" w:styleId="a5">
    <w:name w:val="Знак"/>
    <w:basedOn w:val="a"/>
    <w:uiPriority w:val="99"/>
    <w:rsid w:val="00AF67E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rsid w:val="00C766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76688"/>
    <w:rPr>
      <w:rFonts w:ascii="Tahoma" w:hAnsi="Tahoma" w:cs="Tahoma"/>
      <w:sz w:val="16"/>
      <w:szCs w:val="16"/>
      <w:lang w:eastAsia="ru-RU"/>
    </w:rPr>
  </w:style>
  <w:style w:type="paragraph" w:styleId="a8">
    <w:name w:val="Normal (Web)"/>
    <w:basedOn w:val="a"/>
    <w:rsid w:val="001D2770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1D277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aliases w:val="Òåêñò ñ îòñòóïîì,bt"/>
    <w:basedOn w:val="a"/>
    <w:link w:val="ab"/>
    <w:uiPriority w:val="99"/>
    <w:rsid w:val="00407C75"/>
    <w:pPr>
      <w:spacing w:after="120"/>
    </w:pPr>
  </w:style>
  <w:style w:type="character" w:customStyle="1" w:styleId="ab">
    <w:name w:val="Основной текст Знак"/>
    <w:aliases w:val="Òåêñò ñ îòñòóïîì Знак,bt Знак"/>
    <w:link w:val="aa"/>
    <w:uiPriority w:val="99"/>
    <w:locked/>
    <w:rsid w:val="00407C75"/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annotation reference"/>
    <w:uiPriority w:val="99"/>
    <w:semiHidden/>
    <w:rsid w:val="005E1FE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5E1FEC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locked/>
    <w:rsid w:val="005E1FE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5E1FEC"/>
    <w:rPr>
      <w:b/>
      <w:bCs/>
    </w:rPr>
  </w:style>
  <w:style w:type="character" w:customStyle="1" w:styleId="af0">
    <w:name w:val="Тема примечания Знак"/>
    <w:link w:val="af"/>
    <w:uiPriority w:val="99"/>
    <w:semiHidden/>
    <w:locked/>
    <w:rsid w:val="005E1FE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uiPriority w:val="9"/>
    <w:rsid w:val="003D7C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1">
    <w:name w:val="header"/>
    <w:basedOn w:val="a"/>
    <w:link w:val="af2"/>
    <w:uiPriority w:val="99"/>
    <w:unhideWhenUsed/>
    <w:rsid w:val="003D7C0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2">
    <w:name w:val="Верхний колонтитул Знак"/>
    <w:link w:val="af1"/>
    <w:uiPriority w:val="99"/>
    <w:rsid w:val="003D7C0E"/>
    <w:rPr>
      <w:rFonts w:ascii="Times New Roman" w:eastAsia="Times New Roman" w:hAnsi="Times New Roman"/>
    </w:rPr>
  </w:style>
  <w:style w:type="paragraph" w:styleId="af3">
    <w:name w:val="footer"/>
    <w:basedOn w:val="a"/>
    <w:link w:val="af4"/>
    <w:uiPriority w:val="99"/>
    <w:unhideWhenUsed/>
    <w:rsid w:val="003D7C0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4">
    <w:name w:val="Нижний колонтитул Знак"/>
    <w:link w:val="af3"/>
    <w:uiPriority w:val="99"/>
    <w:rsid w:val="003D7C0E"/>
    <w:rPr>
      <w:rFonts w:ascii="Times New Roman" w:eastAsia="Times New Roman" w:hAnsi="Times New Roman"/>
    </w:rPr>
  </w:style>
  <w:style w:type="character" w:customStyle="1" w:styleId="af5">
    <w:name w:val="Текст концевой сноски Знак"/>
    <w:link w:val="af6"/>
    <w:semiHidden/>
    <w:rsid w:val="003D7C0E"/>
    <w:rPr>
      <w:rFonts w:ascii="Times New Roman" w:eastAsia="Times New Roman" w:hAnsi="Times New Roman"/>
    </w:rPr>
  </w:style>
  <w:style w:type="paragraph" w:styleId="af6">
    <w:name w:val="endnote text"/>
    <w:basedOn w:val="a"/>
    <w:link w:val="af5"/>
    <w:semiHidden/>
    <w:rsid w:val="003D7C0E"/>
    <w:pPr>
      <w:widowControl w:val="0"/>
      <w:autoSpaceDE w:val="0"/>
      <w:autoSpaceDN w:val="0"/>
      <w:adjustRightInd w:val="0"/>
      <w:spacing w:line="320" w:lineRule="auto"/>
      <w:ind w:firstLine="320"/>
      <w:jc w:val="both"/>
    </w:pPr>
    <w:rPr>
      <w:sz w:val="20"/>
      <w:szCs w:val="20"/>
    </w:rPr>
  </w:style>
  <w:style w:type="character" w:customStyle="1" w:styleId="simpletext1">
    <w:name w:val="simple_text1"/>
    <w:rsid w:val="003D7C0E"/>
    <w:rPr>
      <w:rFonts w:ascii="Arial" w:hAnsi="Arial" w:cs="Arial" w:hint="default"/>
      <w:color w:val="333366"/>
      <w:sz w:val="28"/>
      <w:szCs w:val="28"/>
    </w:rPr>
  </w:style>
  <w:style w:type="character" w:styleId="af7">
    <w:name w:val="Hyperlink"/>
    <w:uiPriority w:val="99"/>
    <w:rsid w:val="003D7C0E"/>
    <w:rPr>
      <w:color w:val="0000FF"/>
      <w:u w:val="single"/>
    </w:rPr>
  </w:style>
  <w:style w:type="paragraph" w:customStyle="1" w:styleId="af8">
    <w:name w:val="Обычный текст"/>
    <w:basedOn w:val="af9"/>
    <w:rsid w:val="003D7C0E"/>
    <w:rPr>
      <w:rFonts w:cs="Times New Roman"/>
      <w:lang w:eastAsia="en-US"/>
    </w:rPr>
  </w:style>
  <w:style w:type="paragraph" w:styleId="af9">
    <w:name w:val="Plain Text"/>
    <w:basedOn w:val="a"/>
    <w:link w:val="afa"/>
    <w:uiPriority w:val="99"/>
    <w:semiHidden/>
    <w:unhideWhenUsed/>
    <w:rsid w:val="003D7C0E"/>
    <w:rPr>
      <w:rFonts w:ascii="Consolas" w:hAnsi="Consolas" w:cs="Consolas"/>
      <w:sz w:val="21"/>
      <w:szCs w:val="21"/>
    </w:rPr>
  </w:style>
  <w:style w:type="character" w:customStyle="1" w:styleId="afa">
    <w:name w:val="Текст Знак"/>
    <w:link w:val="af9"/>
    <w:uiPriority w:val="99"/>
    <w:semiHidden/>
    <w:rsid w:val="003D7C0E"/>
    <w:rPr>
      <w:rFonts w:ascii="Consolas" w:eastAsia="Times New Roman" w:hAnsi="Consolas" w:cs="Consolas"/>
      <w:sz w:val="21"/>
      <w:szCs w:val="21"/>
    </w:rPr>
  </w:style>
  <w:style w:type="paragraph" w:customStyle="1" w:styleId="ConsNormal">
    <w:name w:val="ConsNormal"/>
    <w:rsid w:val="003D7C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21">
    <w:name w:val="toc 2"/>
    <w:basedOn w:val="a"/>
    <w:next w:val="a"/>
    <w:autoRedefine/>
    <w:uiPriority w:val="39"/>
    <w:unhideWhenUsed/>
    <w:locked/>
    <w:rsid w:val="003D7C0E"/>
    <w:pPr>
      <w:spacing w:after="100"/>
      <w:ind w:left="280"/>
    </w:pPr>
    <w:rPr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locked/>
    <w:rsid w:val="003D7C0E"/>
    <w:pPr>
      <w:tabs>
        <w:tab w:val="left" w:pos="660"/>
        <w:tab w:val="right" w:leader="dot" w:pos="9061"/>
      </w:tabs>
      <w:spacing w:after="100"/>
    </w:pPr>
    <w:rPr>
      <w:caps/>
      <w:noProof/>
      <w:sz w:val="28"/>
      <w:szCs w:val="28"/>
    </w:rPr>
  </w:style>
  <w:style w:type="paragraph" w:customStyle="1" w:styleId="afb">
    <w:name w:val="Знак Знак Знак Знак"/>
    <w:basedOn w:val="a"/>
    <w:rsid w:val="00065B2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tex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1"/>
    <w:qFormat/>
    <w:locked/>
    <w:rsid w:val="003D7C0E"/>
    <w:pPr>
      <w:keepNext/>
      <w:pageBreakBefore/>
      <w:suppressAutoHyphens/>
      <w:spacing w:line="360" w:lineRule="auto"/>
      <w:jc w:val="center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D569D"/>
    <w:pPr>
      <w:keepNext/>
      <w:spacing w:line="240" w:lineRule="exact"/>
      <w:ind w:firstLine="709"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sid w:val="003D7C0E"/>
    <w:rPr>
      <w:rFonts w:ascii="Times New Roman" w:eastAsia="Times New Roman" w:hAnsi="Times New Roman" w:cs="Arial"/>
      <w:b/>
      <w:bCs/>
      <w:caps/>
      <w:kern w:val="32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7D569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B6FC1"/>
    <w:pPr>
      <w:ind w:left="720"/>
    </w:pPr>
    <w:rPr>
      <w:sz w:val="28"/>
      <w:szCs w:val="28"/>
    </w:rPr>
  </w:style>
  <w:style w:type="character" w:styleId="a4">
    <w:name w:val="Strong"/>
    <w:uiPriority w:val="99"/>
    <w:qFormat/>
    <w:rsid w:val="000B6FC1"/>
    <w:rPr>
      <w:rFonts w:ascii="Times New Roman" w:hAnsi="Times New Roman" w:cs="Times New Roman"/>
      <w:b/>
      <w:bCs/>
    </w:rPr>
  </w:style>
  <w:style w:type="paragraph" w:customStyle="1" w:styleId="a5">
    <w:name w:val="Знак"/>
    <w:basedOn w:val="a"/>
    <w:uiPriority w:val="99"/>
    <w:rsid w:val="00AF67E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rsid w:val="00C766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76688"/>
    <w:rPr>
      <w:rFonts w:ascii="Tahoma" w:hAnsi="Tahoma" w:cs="Tahoma"/>
      <w:sz w:val="16"/>
      <w:szCs w:val="16"/>
      <w:lang w:eastAsia="ru-RU"/>
    </w:rPr>
  </w:style>
  <w:style w:type="paragraph" w:styleId="a8">
    <w:name w:val="Normal (Web)"/>
    <w:basedOn w:val="a"/>
    <w:rsid w:val="001D2770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1D277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aliases w:val="Òåêñò ñ îòñòóïîì,bt"/>
    <w:basedOn w:val="a"/>
    <w:link w:val="ab"/>
    <w:uiPriority w:val="99"/>
    <w:rsid w:val="00407C75"/>
    <w:pPr>
      <w:spacing w:after="120"/>
    </w:pPr>
  </w:style>
  <w:style w:type="character" w:customStyle="1" w:styleId="ab">
    <w:name w:val="Основной текст Знак"/>
    <w:aliases w:val="Òåêñò ñ îòñòóïîì Знак,bt Знак"/>
    <w:link w:val="aa"/>
    <w:uiPriority w:val="99"/>
    <w:locked/>
    <w:rsid w:val="00407C75"/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annotation reference"/>
    <w:uiPriority w:val="99"/>
    <w:semiHidden/>
    <w:rsid w:val="005E1FE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5E1FEC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locked/>
    <w:rsid w:val="005E1FE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5E1FEC"/>
    <w:rPr>
      <w:b/>
      <w:bCs/>
    </w:rPr>
  </w:style>
  <w:style w:type="character" w:customStyle="1" w:styleId="af0">
    <w:name w:val="Тема примечания Знак"/>
    <w:link w:val="af"/>
    <w:uiPriority w:val="99"/>
    <w:semiHidden/>
    <w:locked/>
    <w:rsid w:val="005E1FE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uiPriority w:val="9"/>
    <w:rsid w:val="003D7C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1">
    <w:name w:val="header"/>
    <w:basedOn w:val="a"/>
    <w:link w:val="af2"/>
    <w:uiPriority w:val="99"/>
    <w:unhideWhenUsed/>
    <w:rsid w:val="003D7C0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2">
    <w:name w:val="Верхний колонтитул Знак"/>
    <w:link w:val="af1"/>
    <w:uiPriority w:val="99"/>
    <w:rsid w:val="003D7C0E"/>
    <w:rPr>
      <w:rFonts w:ascii="Times New Roman" w:eastAsia="Times New Roman" w:hAnsi="Times New Roman"/>
    </w:rPr>
  </w:style>
  <w:style w:type="paragraph" w:styleId="af3">
    <w:name w:val="footer"/>
    <w:basedOn w:val="a"/>
    <w:link w:val="af4"/>
    <w:uiPriority w:val="99"/>
    <w:unhideWhenUsed/>
    <w:rsid w:val="003D7C0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4">
    <w:name w:val="Нижний колонтитул Знак"/>
    <w:link w:val="af3"/>
    <w:uiPriority w:val="99"/>
    <w:rsid w:val="003D7C0E"/>
    <w:rPr>
      <w:rFonts w:ascii="Times New Roman" w:eastAsia="Times New Roman" w:hAnsi="Times New Roman"/>
    </w:rPr>
  </w:style>
  <w:style w:type="character" w:customStyle="1" w:styleId="af5">
    <w:name w:val="Текст концевой сноски Знак"/>
    <w:link w:val="af6"/>
    <w:semiHidden/>
    <w:rsid w:val="003D7C0E"/>
    <w:rPr>
      <w:rFonts w:ascii="Times New Roman" w:eastAsia="Times New Roman" w:hAnsi="Times New Roman"/>
    </w:rPr>
  </w:style>
  <w:style w:type="paragraph" w:styleId="af6">
    <w:name w:val="endnote text"/>
    <w:basedOn w:val="a"/>
    <w:link w:val="af5"/>
    <w:semiHidden/>
    <w:rsid w:val="003D7C0E"/>
    <w:pPr>
      <w:widowControl w:val="0"/>
      <w:autoSpaceDE w:val="0"/>
      <w:autoSpaceDN w:val="0"/>
      <w:adjustRightInd w:val="0"/>
      <w:spacing w:line="320" w:lineRule="auto"/>
      <w:ind w:firstLine="320"/>
      <w:jc w:val="both"/>
    </w:pPr>
    <w:rPr>
      <w:sz w:val="20"/>
      <w:szCs w:val="20"/>
    </w:rPr>
  </w:style>
  <w:style w:type="character" w:customStyle="1" w:styleId="simpletext1">
    <w:name w:val="simple_text1"/>
    <w:rsid w:val="003D7C0E"/>
    <w:rPr>
      <w:rFonts w:ascii="Arial" w:hAnsi="Arial" w:cs="Arial" w:hint="default"/>
      <w:color w:val="333366"/>
      <w:sz w:val="28"/>
      <w:szCs w:val="28"/>
    </w:rPr>
  </w:style>
  <w:style w:type="character" w:styleId="af7">
    <w:name w:val="Hyperlink"/>
    <w:uiPriority w:val="99"/>
    <w:rsid w:val="003D7C0E"/>
    <w:rPr>
      <w:color w:val="0000FF"/>
      <w:u w:val="single"/>
    </w:rPr>
  </w:style>
  <w:style w:type="paragraph" w:customStyle="1" w:styleId="af8">
    <w:name w:val="Обычный текст"/>
    <w:basedOn w:val="af9"/>
    <w:rsid w:val="003D7C0E"/>
    <w:rPr>
      <w:rFonts w:cs="Times New Roman"/>
      <w:lang w:eastAsia="en-US"/>
    </w:rPr>
  </w:style>
  <w:style w:type="paragraph" w:styleId="af9">
    <w:name w:val="Plain Text"/>
    <w:basedOn w:val="a"/>
    <w:link w:val="afa"/>
    <w:uiPriority w:val="99"/>
    <w:semiHidden/>
    <w:unhideWhenUsed/>
    <w:rsid w:val="003D7C0E"/>
    <w:rPr>
      <w:rFonts w:ascii="Consolas" w:hAnsi="Consolas" w:cs="Consolas"/>
      <w:sz w:val="21"/>
      <w:szCs w:val="21"/>
    </w:rPr>
  </w:style>
  <w:style w:type="character" w:customStyle="1" w:styleId="afa">
    <w:name w:val="Текст Знак"/>
    <w:link w:val="af9"/>
    <w:uiPriority w:val="99"/>
    <w:semiHidden/>
    <w:rsid w:val="003D7C0E"/>
    <w:rPr>
      <w:rFonts w:ascii="Consolas" w:eastAsia="Times New Roman" w:hAnsi="Consolas" w:cs="Consolas"/>
      <w:sz w:val="21"/>
      <w:szCs w:val="21"/>
    </w:rPr>
  </w:style>
  <w:style w:type="paragraph" w:customStyle="1" w:styleId="ConsNormal">
    <w:name w:val="ConsNormal"/>
    <w:rsid w:val="003D7C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21">
    <w:name w:val="toc 2"/>
    <w:basedOn w:val="a"/>
    <w:next w:val="a"/>
    <w:autoRedefine/>
    <w:uiPriority w:val="39"/>
    <w:unhideWhenUsed/>
    <w:locked/>
    <w:rsid w:val="003D7C0E"/>
    <w:pPr>
      <w:spacing w:after="100"/>
      <w:ind w:left="280"/>
    </w:pPr>
    <w:rPr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locked/>
    <w:rsid w:val="003D7C0E"/>
    <w:pPr>
      <w:tabs>
        <w:tab w:val="left" w:pos="660"/>
        <w:tab w:val="right" w:leader="dot" w:pos="9061"/>
      </w:tabs>
      <w:spacing w:after="100"/>
    </w:pPr>
    <w:rPr>
      <w:caps/>
      <w:noProof/>
      <w:sz w:val="28"/>
      <w:szCs w:val="28"/>
    </w:rPr>
  </w:style>
  <w:style w:type="paragraph" w:customStyle="1" w:styleId="afb">
    <w:name w:val="Знак Знак Знак Знак"/>
    <w:basedOn w:val="a"/>
    <w:rsid w:val="00065B2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oleObject" Target="embeddings/oleObject1.bin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2A982-E0FC-48BC-B043-3CCBDC386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24</Pages>
  <Words>8232</Words>
  <Characters>46927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2013-02-03T15:48:00Z</cp:lastPrinted>
  <dcterms:created xsi:type="dcterms:W3CDTF">2013-04-14T11:30:00Z</dcterms:created>
  <dcterms:modified xsi:type="dcterms:W3CDTF">2013-04-17T18:51:00Z</dcterms:modified>
</cp:coreProperties>
</file>